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79A98D" w14:textId="77777777" w:rsidR="00CB6349" w:rsidRDefault="00CB6349" w:rsidP="00CB6349">
      <w:pPr>
        <w:spacing w:line="20" w:lineRule="atLeast"/>
        <w:rPr>
          <w:sz w:val="24"/>
          <w:szCs w:val="24"/>
        </w:rPr>
      </w:pPr>
      <w:r>
        <w:rPr>
          <w:rFonts w:cs="Times New Roman"/>
          <w:b/>
          <w:sz w:val="28"/>
          <w:szCs w:val="28"/>
        </w:rPr>
        <w:t xml:space="preserve">Author Name: </w:t>
      </w:r>
      <w:r w:rsidRPr="000F07FB">
        <w:rPr>
          <w:sz w:val="24"/>
          <w:szCs w:val="24"/>
        </w:rPr>
        <w:t>Cynthia B. Brown, M.D.</w:t>
      </w:r>
    </w:p>
    <w:p w14:paraId="1C6A8933" w14:textId="77777777" w:rsidR="00CB6349" w:rsidRPr="000F07FB" w:rsidRDefault="00CB6349" w:rsidP="00CB6349">
      <w:pPr>
        <w:spacing w:line="20" w:lineRule="atLeast"/>
        <w:rPr>
          <w:sz w:val="24"/>
          <w:szCs w:val="24"/>
        </w:rPr>
      </w:pPr>
    </w:p>
    <w:p w14:paraId="3E1E307C" w14:textId="38B897D9" w:rsidR="00CB6349" w:rsidRPr="005E0EE1" w:rsidRDefault="00CB6349" w:rsidP="00CB6349">
      <w:pPr>
        <w:spacing w:line="20" w:lineRule="atLeast"/>
        <w:rPr>
          <w:sz w:val="24"/>
          <w:szCs w:val="24"/>
        </w:rPr>
      </w:pPr>
      <w:r w:rsidRPr="005E4BFB">
        <w:rPr>
          <w:rFonts w:cs="Times New Roman"/>
          <w:b/>
          <w:sz w:val="28"/>
          <w:szCs w:val="28"/>
        </w:rPr>
        <w:t>Clinical Skills Education Title</w:t>
      </w:r>
      <w:r>
        <w:rPr>
          <w:rFonts w:cs="Times New Roman"/>
          <w:b/>
          <w:sz w:val="28"/>
          <w:szCs w:val="28"/>
        </w:rPr>
        <w:t xml:space="preserve">: </w:t>
      </w:r>
      <w:r>
        <w:rPr>
          <w:rFonts w:cs="Times New Roman"/>
          <w:sz w:val="24"/>
          <w:szCs w:val="24"/>
        </w:rPr>
        <w:t xml:space="preserve">General </w:t>
      </w:r>
      <w:r w:rsidR="00860825">
        <w:rPr>
          <w:rFonts w:cs="Times New Roman"/>
          <w:sz w:val="24"/>
          <w:szCs w:val="24"/>
        </w:rPr>
        <w:t>M</w:t>
      </w:r>
      <w:r>
        <w:rPr>
          <w:rFonts w:cs="Times New Roman"/>
          <w:sz w:val="24"/>
          <w:szCs w:val="24"/>
        </w:rPr>
        <w:t xml:space="preserve">ental </w:t>
      </w:r>
      <w:r w:rsidR="00860825">
        <w:rPr>
          <w:rFonts w:cs="Times New Roman"/>
          <w:sz w:val="24"/>
          <w:szCs w:val="24"/>
        </w:rPr>
        <w:t>S</w:t>
      </w:r>
      <w:r>
        <w:rPr>
          <w:rFonts w:cs="Times New Roman"/>
          <w:sz w:val="24"/>
          <w:szCs w:val="24"/>
        </w:rPr>
        <w:t xml:space="preserve">tatus </w:t>
      </w:r>
      <w:r w:rsidR="00860825">
        <w:rPr>
          <w:rFonts w:cs="Times New Roman"/>
          <w:sz w:val="24"/>
          <w:szCs w:val="24"/>
        </w:rPr>
        <w:t>E</w:t>
      </w:r>
      <w:r>
        <w:rPr>
          <w:rFonts w:cs="Times New Roman"/>
          <w:sz w:val="24"/>
          <w:szCs w:val="24"/>
        </w:rPr>
        <w:t>xamination – Part I</w:t>
      </w:r>
      <w:r w:rsidR="00B67475">
        <w:rPr>
          <w:rFonts w:cs="Times New Roman"/>
          <w:sz w:val="24"/>
          <w:szCs w:val="24"/>
        </w:rPr>
        <w:t>I (</w:t>
      </w:r>
      <w:r>
        <w:rPr>
          <w:rFonts w:cs="Times New Roman"/>
          <w:sz w:val="24"/>
          <w:szCs w:val="24"/>
        </w:rPr>
        <w:t xml:space="preserve">Cognitive </w:t>
      </w:r>
      <w:r w:rsidR="00860825">
        <w:rPr>
          <w:rFonts w:cs="Times New Roman"/>
          <w:sz w:val="24"/>
          <w:szCs w:val="24"/>
        </w:rPr>
        <w:t>T</w:t>
      </w:r>
      <w:r>
        <w:rPr>
          <w:rFonts w:cs="Times New Roman"/>
          <w:sz w:val="24"/>
          <w:szCs w:val="24"/>
        </w:rPr>
        <w:t>esting)</w:t>
      </w:r>
    </w:p>
    <w:p w14:paraId="2736DF6A" w14:textId="77777777" w:rsidR="00CB6349" w:rsidRPr="005E0EE1" w:rsidRDefault="00CB6349" w:rsidP="00CB6349">
      <w:pPr>
        <w:spacing w:line="20" w:lineRule="atLeast"/>
        <w:rPr>
          <w:sz w:val="28"/>
          <w:szCs w:val="28"/>
        </w:rPr>
      </w:pPr>
      <w:r w:rsidRPr="005E0EE1">
        <w:rPr>
          <w:b/>
          <w:sz w:val="28"/>
          <w:szCs w:val="28"/>
        </w:rPr>
        <w:t>Overview</w:t>
      </w:r>
    </w:p>
    <w:p w14:paraId="7F259B3A" w14:textId="2DD1A63F" w:rsidR="00B67475" w:rsidRDefault="005B13EC" w:rsidP="009118FD">
      <w:pPr>
        <w:spacing w:line="240" w:lineRule="auto"/>
        <w:rPr>
          <w:sz w:val="24"/>
          <w:szCs w:val="24"/>
        </w:rPr>
      </w:pPr>
      <w:r>
        <w:rPr>
          <w:sz w:val="24"/>
          <w:szCs w:val="24"/>
        </w:rPr>
        <w:t>C</w:t>
      </w:r>
      <w:r w:rsidR="000F788F" w:rsidRPr="00CE4EB2">
        <w:rPr>
          <w:sz w:val="24"/>
          <w:szCs w:val="24"/>
        </w:rPr>
        <w:t xml:space="preserve">ognitive testing is a part of </w:t>
      </w:r>
      <w:r>
        <w:rPr>
          <w:sz w:val="24"/>
          <w:szCs w:val="24"/>
        </w:rPr>
        <w:t xml:space="preserve">the </w:t>
      </w:r>
      <w:r w:rsidR="000F788F" w:rsidRPr="00CE4EB2">
        <w:rPr>
          <w:sz w:val="24"/>
          <w:szCs w:val="24"/>
        </w:rPr>
        <w:t xml:space="preserve">neurological and psychiatric mental status examination, which is performed to assess </w:t>
      </w:r>
      <w:r w:rsidR="00647906">
        <w:rPr>
          <w:sz w:val="24"/>
          <w:szCs w:val="24"/>
        </w:rPr>
        <w:t xml:space="preserve">an </w:t>
      </w:r>
      <w:r w:rsidR="000F788F" w:rsidRPr="00CE4EB2">
        <w:rPr>
          <w:sz w:val="24"/>
          <w:szCs w:val="24"/>
        </w:rPr>
        <w:t>individual’s intellectual functioning, memory, attention,</w:t>
      </w:r>
      <w:r>
        <w:rPr>
          <w:sz w:val="24"/>
          <w:szCs w:val="24"/>
        </w:rPr>
        <w:t xml:space="preserve"> </w:t>
      </w:r>
      <w:r w:rsidR="000F788F" w:rsidRPr="00CE4EB2">
        <w:rPr>
          <w:sz w:val="24"/>
          <w:szCs w:val="24"/>
        </w:rPr>
        <w:t xml:space="preserve">problem solving </w:t>
      </w:r>
      <w:r>
        <w:rPr>
          <w:sz w:val="24"/>
          <w:szCs w:val="24"/>
        </w:rPr>
        <w:t>abilities</w:t>
      </w:r>
      <w:r w:rsidR="001560C5">
        <w:rPr>
          <w:sz w:val="24"/>
          <w:szCs w:val="24"/>
        </w:rPr>
        <w:t>,</w:t>
      </w:r>
      <w:r>
        <w:rPr>
          <w:sz w:val="24"/>
          <w:szCs w:val="24"/>
        </w:rPr>
        <w:t xml:space="preserve"> </w:t>
      </w:r>
      <w:r w:rsidR="000F788F" w:rsidRPr="00CE4EB2">
        <w:rPr>
          <w:sz w:val="24"/>
          <w:szCs w:val="24"/>
        </w:rPr>
        <w:t>and language skills.</w:t>
      </w:r>
      <w:r w:rsidR="00B67475">
        <w:rPr>
          <w:sz w:val="24"/>
          <w:szCs w:val="24"/>
        </w:rPr>
        <w:t xml:space="preserve"> </w:t>
      </w:r>
      <w:r w:rsidR="00960962">
        <w:rPr>
          <w:sz w:val="24"/>
          <w:szCs w:val="24"/>
        </w:rPr>
        <w:t>Cognitive impairment</w:t>
      </w:r>
      <w:r w:rsidR="00B67475">
        <w:rPr>
          <w:sz w:val="24"/>
          <w:szCs w:val="24"/>
        </w:rPr>
        <w:t xml:space="preserve"> </w:t>
      </w:r>
      <w:r w:rsidR="00960962">
        <w:rPr>
          <w:sz w:val="24"/>
          <w:szCs w:val="24"/>
        </w:rPr>
        <w:t>can</w:t>
      </w:r>
      <w:r w:rsidR="00B67475">
        <w:rPr>
          <w:sz w:val="24"/>
          <w:szCs w:val="24"/>
        </w:rPr>
        <w:t xml:space="preserve"> be </w:t>
      </w:r>
      <w:r w:rsidR="00960962">
        <w:rPr>
          <w:sz w:val="24"/>
          <w:szCs w:val="24"/>
        </w:rPr>
        <w:t xml:space="preserve">caused by </w:t>
      </w:r>
      <w:r w:rsidR="00224EE5">
        <w:rPr>
          <w:sz w:val="24"/>
          <w:szCs w:val="24"/>
        </w:rPr>
        <w:t xml:space="preserve">a </w:t>
      </w:r>
      <w:r w:rsidR="00B67475">
        <w:rPr>
          <w:sz w:val="24"/>
          <w:szCs w:val="24"/>
        </w:rPr>
        <w:t>variety of medical and psychiatric dise</w:t>
      </w:r>
      <w:r w:rsidR="00960962">
        <w:rPr>
          <w:sz w:val="24"/>
          <w:szCs w:val="24"/>
        </w:rPr>
        <w:t xml:space="preserve">ases </w:t>
      </w:r>
      <w:r w:rsidR="00224EE5">
        <w:rPr>
          <w:sz w:val="24"/>
          <w:szCs w:val="24"/>
        </w:rPr>
        <w:t>and</w:t>
      </w:r>
      <w:r w:rsidR="00960962">
        <w:rPr>
          <w:sz w:val="24"/>
          <w:szCs w:val="24"/>
        </w:rPr>
        <w:t xml:space="preserve"> </w:t>
      </w:r>
      <w:r w:rsidR="00224EE5">
        <w:rPr>
          <w:sz w:val="24"/>
          <w:szCs w:val="24"/>
        </w:rPr>
        <w:t xml:space="preserve">also </w:t>
      </w:r>
      <w:r w:rsidR="00960962">
        <w:rPr>
          <w:sz w:val="24"/>
          <w:szCs w:val="24"/>
        </w:rPr>
        <w:t>by certain classes of medications, such as anticholinergic drugs, anticonvulsants</w:t>
      </w:r>
      <w:r w:rsidR="00224EE5">
        <w:rPr>
          <w:sz w:val="24"/>
          <w:szCs w:val="24"/>
        </w:rPr>
        <w:t>,</w:t>
      </w:r>
      <w:r w:rsidR="00960962">
        <w:rPr>
          <w:sz w:val="24"/>
          <w:szCs w:val="24"/>
        </w:rPr>
        <w:t xml:space="preserve"> and benzodiazepines. </w:t>
      </w:r>
      <w:r w:rsidR="00B67475" w:rsidRPr="00CE4EB2">
        <w:rPr>
          <w:sz w:val="24"/>
          <w:szCs w:val="24"/>
        </w:rPr>
        <w:t xml:space="preserve">In some </w:t>
      </w:r>
      <w:r w:rsidR="00B67475">
        <w:rPr>
          <w:sz w:val="24"/>
          <w:szCs w:val="24"/>
        </w:rPr>
        <w:t>patients</w:t>
      </w:r>
      <w:r w:rsidR="00224EE5">
        <w:rPr>
          <w:sz w:val="24"/>
          <w:szCs w:val="24"/>
        </w:rPr>
        <w:t>,</w:t>
      </w:r>
      <w:r w:rsidR="00B67475" w:rsidRPr="00CE4EB2">
        <w:rPr>
          <w:sz w:val="24"/>
          <w:szCs w:val="24"/>
        </w:rPr>
        <w:t xml:space="preserve"> cognitive </w:t>
      </w:r>
      <w:r w:rsidR="00960962">
        <w:rPr>
          <w:sz w:val="24"/>
          <w:szCs w:val="24"/>
        </w:rPr>
        <w:t>decline</w:t>
      </w:r>
      <w:r w:rsidR="00B67475">
        <w:rPr>
          <w:sz w:val="24"/>
          <w:szCs w:val="24"/>
        </w:rPr>
        <w:t xml:space="preserve"> is the first </w:t>
      </w:r>
      <w:r w:rsidR="00B67475" w:rsidRPr="00CE4EB2">
        <w:rPr>
          <w:sz w:val="24"/>
          <w:szCs w:val="24"/>
        </w:rPr>
        <w:t>manifestation of an underlying pathological condition</w:t>
      </w:r>
      <w:r w:rsidR="00960962">
        <w:rPr>
          <w:sz w:val="24"/>
          <w:szCs w:val="24"/>
        </w:rPr>
        <w:t xml:space="preserve">. </w:t>
      </w:r>
    </w:p>
    <w:p w14:paraId="60C10956" w14:textId="0C44B721" w:rsidR="00B67475" w:rsidRDefault="00CE4EB2" w:rsidP="009118FD">
      <w:pPr>
        <w:spacing w:line="240" w:lineRule="auto"/>
        <w:rPr>
          <w:sz w:val="24"/>
          <w:szCs w:val="24"/>
        </w:rPr>
      </w:pPr>
      <w:r w:rsidRPr="00CE4EB2">
        <w:rPr>
          <w:sz w:val="24"/>
          <w:szCs w:val="24"/>
        </w:rPr>
        <w:t xml:space="preserve">Cognitive testing involves </w:t>
      </w:r>
      <w:r w:rsidR="00C71652" w:rsidRPr="00CE4EB2">
        <w:rPr>
          <w:sz w:val="24"/>
          <w:szCs w:val="24"/>
        </w:rPr>
        <w:t>administ</w:t>
      </w:r>
      <w:r w:rsidR="00C71652">
        <w:rPr>
          <w:sz w:val="24"/>
          <w:szCs w:val="24"/>
        </w:rPr>
        <w:t>ering</w:t>
      </w:r>
      <w:r w:rsidR="00C71652" w:rsidRPr="00CE4EB2">
        <w:rPr>
          <w:sz w:val="24"/>
          <w:szCs w:val="24"/>
        </w:rPr>
        <w:t xml:space="preserve"> </w:t>
      </w:r>
      <w:r w:rsidR="00827E33">
        <w:rPr>
          <w:sz w:val="24"/>
          <w:szCs w:val="24"/>
        </w:rPr>
        <w:t xml:space="preserve">a </w:t>
      </w:r>
      <w:r w:rsidRPr="00CE4EB2">
        <w:rPr>
          <w:sz w:val="24"/>
          <w:szCs w:val="24"/>
        </w:rPr>
        <w:t>series of questions and pencil and paper t</w:t>
      </w:r>
      <w:r w:rsidR="005B13EC">
        <w:rPr>
          <w:sz w:val="24"/>
          <w:szCs w:val="24"/>
        </w:rPr>
        <w:t>asks</w:t>
      </w:r>
      <w:r w:rsidRPr="00CE4EB2">
        <w:rPr>
          <w:sz w:val="24"/>
          <w:szCs w:val="24"/>
        </w:rPr>
        <w:t>.</w:t>
      </w:r>
      <w:r w:rsidR="00B67475">
        <w:rPr>
          <w:sz w:val="24"/>
          <w:szCs w:val="24"/>
        </w:rPr>
        <w:t xml:space="preserve"> The results of cognitive assessment provide a baseline of the </w:t>
      </w:r>
      <w:r w:rsidR="00B67475" w:rsidRPr="00CE4EB2">
        <w:rPr>
          <w:sz w:val="24"/>
          <w:szCs w:val="24"/>
        </w:rPr>
        <w:t>patient’s cognitive abilities</w:t>
      </w:r>
      <w:r w:rsidR="002371A8">
        <w:rPr>
          <w:sz w:val="24"/>
          <w:szCs w:val="24"/>
        </w:rPr>
        <w:t>.</w:t>
      </w:r>
      <w:r w:rsidR="00B67475" w:rsidRPr="00CE4EB2">
        <w:rPr>
          <w:sz w:val="24"/>
          <w:szCs w:val="24"/>
        </w:rPr>
        <w:t xml:space="preserve"> </w:t>
      </w:r>
      <w:r w:rsidR="002371A8">
        <w:rPr>
          <w:sz w:val="24"/>
          <w:szCs w:val="24"/>
        </w:rPr>
        <w:t>They also</w:t>
      </w:r>
      <w:r w:rsidR="00B67475">
        <w:rPr>
          <w:sz w:val="24"/>
          <w:szCs w:val="24"/>
        </w:rPr>
        <w:t xml:space="preserve"> allow for the documentation of cognitive decline and the ability to </w:t>
      </w:r>
      <w:r w:rsidR="00B67475" w:rsidRPr="00CE4EB2">
        <w:rPr>
          <w:sz w:val="24"/>
          <w:szCs w:val="24"/>
        </w:rPr>
        <w:t>monitor cognitive function over the course of treatment.</w:t>
      </w:r>
    </w:p>
    <w:p w14:paraId="7C137E9A" w14:textId="43321C6B" w:rsidR="00633E20" w:rsidRPr="00681775" w:rsidRDefault="00B67475" w:rsidP="00CE4EB2">
      <w:pPr>
        <w:spacing w:line="240" w:lineRule="auto"/>
        <w:rPr>
          <w:sz w:val="28"/>
          <w:szCs w:val="28"/>
        </w:rPr>
      </w:pPr>
      <w:r>
        <w:rPr>
          <w:sz w:val="24"/>
          <w:szCs w:val="24"/>
        </w:rPr>
        <w:t>I</w:t>
      </w:r>
      <w:r w:rsidR="009118FD" w:rsidRPr="00CE4EB2">
        <w:rPr>
          <w:sz w:val="24"/>
          <w:szCs w:val="24"/>
        </w:rPr>
        <w:t xml:space="preserve">f a patient </w:t>
      </w:r>
      <w:r w:rsidR="005B13EC">
        <w:rPr>
          <w:sz w:val="24"/>
          <w:szCs w:val="24"/>
        </w:rPr>
        <w:t>appear</w:t>
      </w:r>
      <w:r w:rsidR="009118FD" w:rsidRPr="00CE4EB2">
        <w:rPr>
          <w:sz w:val="24"/>
          <w:szCs w:val="24"/>
        </w:rPr>
        <w:t>s to be cognitively intact, then a few informal questions may be used and the answers documented. If the initial screening raises a concern regarding the patient’s cognitive function</w:t>
      </w:r>
      <w:r w:rsidR="005B13EC">
        <w:rPr>
          <w:sz w:val="24"/>
          <w:szCs w:val="24"/>
        </w:rPr>
        <w:t>ing</w:t>
      </w:r>
      <w:r w:rsidR="00960962">
        <w:rPr>
          <w:sz w:val="24"/>
          <w:szCs w:val="24"/>
        </w:rPr>
        <w:t>,</w:t>
      </w:r>
      <w:r w:rsidR="009118FD" w:rsidRPr="00CE4EB2">
        <w:rPr>
          <w:sz w:val="24"/>
          <w:szCs w:val="24"/>
        </w:rPr>
        <w:t xml:space="preserve"> then further quick screening </w:t>
      </w:r>
      <w:r w:rsidR="005B13EC">
        <w:rPr>
          <w:sz w:val="24"/>
          <w:szCs w:val="24"/>
        </w:rPr>
        <w:t xml:space="preserve">may be accomplished </w:t>
      </w:r>
      <w:r w:rsidR="00CE4EB2">
        <w:rPr>
          <w:sz w:val="24"/>
          <w:szCs w:val="24"/>
        </w:rPr>
        <w:t xml:space="preserve">with </w:t>
      </w:r>
      <w:r w:rsidR="009118FD" w:rsidRPr="00CE4EB2">
        <w:rPr>
          <w:sz w:val="24"/>
          <w:szCs w:val="24"/>
        </w:rPr>
        <w:t>a tool</w:t>
      </w:r>
      <w:r w:rsidR="0043648A">
        <w:rPr>
          <w:sz w:val="24"/>
          <w:szCs w:val="24"/>
        </w:rPr>
        <w:t>,</w:t>
      </w:r>
      <w:r w:rsidR="009118FD" w:rsidRPr="00CE4EB2">
        <w:rPr>
          <w:sz w:val="24"/>
          <w:szCs w:val="24"/>
        </w:rPr>
        <w:t xml:space="preserve"> such as the Mini-Cog</w:t>
      </w:r>
      <w:r w:rsidR="00A07002" w:rsidRPr="00CE4EB2">
        <w:rPr>
          <w:sz w:val="24"/>
          <w:szCs w:val="24"/>
        </w:rPr>
        <w:t xml:space="preserve"> test. </w:t>
      </w:r>
    </w:p>
    <w:p w14:paraId="12ECD581" w14:textId="77777777" w:rsidR="00695473" w:rsidRPr="00681775" w:rsidRDefault="00681775" w:rsidP="00AA7549">
      <w:pPr>
        <w:spacing w:line="240" w:lineRule="auto"/>
        <w:rPr>
          <w:b/>
          <w:sz w:val="28"/>
          <w:szCs w:val="28"/>
        </w:rPr>
      </w:pPr>
      <w:r w:rsidRPr="00681775">
        <w:rPr>
          <w:b/>
          <w:sz w:val="28"/>
          <w:szCs w:val="28"/>
        </w:rPr>
        <w:t>Procedure</w:t>
      </w:r>
    </w:p>
    <w:p w14:paraId="22C77D92" w14:textId="3712016E" w:rsidR="00695473" w:rsidRDefault="00695473" w:rsidP="00AA7549">
      <w:pPr>
        <w:spacing w:after="0" w:line="240" w:lineRule="auto"/>
        <w:rPr>
          <w:iCs/>
          <w:sz w:val="24"/>
          <w:szCs w:val="24"/>
        </w:rPr>
      </w:pPr>
      <w:r>
        <w:rPr>
          <w:iCs/>
          <w:sz w:val="24"/>
          <w:szCs w:val="24"/>
        </w:rPr>
        <w:t>T</w:t>
      </w:r>
      <w:r w:rsidRPr="00603C56">
        <w:rPr>
          <w:iCs/>
          <w:sz w:val="24"/>
          <w:szCs w:val="24"/>
        </w:rPr>
        <w:t>he screening questions below may be used for cognitive assessment if there are no signs of</w:t>
      </w:r>
      <w:r w:rsidR="00647906">
        <w:rPr>
          <w:iCs/>
          <w:sz w:val="24"/>
          <w:szCs w:val="24"/>
        </w:rPr>
        <w:t xml:space="preserve"> </w:t>
      </w:r>
      <w:r w:rsidRPr="00603C56">
        <w:rPr>
          <w:iCs/>
          <w:sz w:val="24"/>
          <w:szCs w:val="24"/>
        </w:rPr>
        <w:t>significant dementia. If there is a suspicion of cognitive impairment</w:t>
      </w:r>
      <w:r w:rsidR="0043648A">
        <w:rPr>
          <w:iCs/>
          <w:sz w:val="24"/>
          <w:szCs w:val="24"/>
        </w:rPr>
        <w:t>,</w:t>
      </w:r>
      <w:r w:rsidRPr="00603C56">
        <w:rPr>
          <w:iCs/>
          <w:sz w:val="24"/>
          <w:szCs w:val="24"/>
        </w:rPr>
        <w:t xml:space="preserve"> </w:t>
      </w:r>
      <w:r w:rsidR="0043648A">
        <w:rPr>
          <w:iCs/>
          <w:sz w:val="24"/>
          <w:szCs w:val="24"/>
        </w:rPr>
        <w:t xml:space="preserve">either </w:t>
      </w:r>
      <w:r w:rsidRPr="00603C56">
        <w:rPr>
          <w:iCs/>
          <w:sz w:val="24"/>
          <w:szCs w:val="24"/>
        </w:rPr>
        <w:t>from the history</w:t>
      </w:r>
      <w:r w:rsidR="0043648A">
        <w:rPr>
          <w:iCs/>
          <w:sz w:val="24"/>
          <w:szCs w:val="24"/>
        </w:rPr>
        <w:t>-</w:t>
      </w:r>
      <w:r w:rsidRPr="00603C56">
        <w:rPr>
          <w:iCs/>
          <w:sz w:val="24"/>
          <w:szCs w:val="24"/>
        </w:rPr>
        <w:t xml:space="preserve">taking or from </w:t>
      </w:r>
      <w:r w:rsidR="0043648A">
        <w:rPr>
          <w:iCs/>
          <w:sz w:val="24"/>
          <w:szCs w:val="24"/>
        </w:rPr>
        <w:t xml:space="preserve">the </w:t>
      </w:r>
      <w:r w:rsidRPr="00603C56">
        <w:rPr>
          <w:iCs/>
          <w:sz w:val="24"/>
          <w:szCs w:val="24"/>
        </w:rPr>
        <w:t xml:space="preserve">prior questions </w:t>
      </w:r>
      <w:r w:rsidR="0043648A">
        <w:rPr>
          <w:iCs/>
          <w:sz w:val="24"/>
          <w:szCs w:val="24"/>
        </w:rPr>
        <w:t>of</w:t>
      </w:r>
      <w:r w:rsidRPr="00603C56">
        <w:rPr>
          <w:iCs/>
          <w:sz w:val="24"/>
          <w:szCs w:val="24"/>
        </w:rPr>
        <w:t xml:space="preserve"> the mental status testing, </w:t>
      </w:r>
      <w:r w:rsidR="0043648A">
        <w:rPr>
          <w:iCs/>
          <w:sz w:val="24"/>
          <w:szCs w:val="24"/>
        </w:rPr>
        <w:t xml:space="preserve">then </w:t>
      </w:r>
      <w:r w:rsidRPr="00603C56">
        <w:rPr>
          <w:iCs/>
          <w:sz w:val="24"/>
          <w:szCs w:val="24"/>
        </w:rPr>
        <w:t xml:space="preserve">it may be appropriate to </w:t>
      </w:r>
      <w:r w:rsidR="00647906">
        <w:rPr>
          <w:iCs/>
          <w:sz w:val="24"/>
          <w:szCs w:val="24"/>
        </w:rPr>
        <w:t xml:space="preserve">use a </w:t>
      </w:r>
      <w:r w:rsidRPr="00603C56">
        <w:rPr>
          <w:iCs/>
          <w:sz w:val="24"/>
          <w:szCs w:val="24"/>
        </w:rPr>
        <w:t>more extensive</w:t>
      </w:r>
      <w:r w:rsidR="0043648A">
        <w:rPr>
          <w:iCs/>
          <w:sz w:val="24"/>
          <w:szCs w:val="24"/>
        </w:rPr>
        <w:t xml:space="preserve"> and</w:t>
      </w:r>
      <w:r w:rsidRPr="00603C56">
        <w:rPr>
          <w:iCs/>
          <w:sz w:val="24"/>
          <w:szCs w:val="24"/>
        </w:rPr>
        <w:t xml:space="preserve"> </w:t>
      </w:r>
      <w:r w:rsidR="005B13EC">
        <w:rPr>
          <w:iCs/>
          <w:sz w:val="24"/>
          <w:szCs w:val="24"/>
        </w:rPr>
        <w:t xml:space="preserve">formal </w:t>
      </w:r>
      <w:r w:rsidRPr="00603C56">
        <w:rPr>
          <w:iCs/>
          <w:sz w:val="24"/>
          <w:szCs w:val="24"/>
        </w:rPr>
        <w:t xml:space="preserve">validated test of cognitive functioning, rather than performing the screening exam. </w:t>
      </w:r>
    </w:p>
    <w:p w14:paraId="5A291D5C" w14:textId="77777777" w:rsidR="00695473" w:rsidRPr="00603C56" w:rsidRDefault="00695473" w:rsidP="00AA7549">
      <w:pPr>
        <w:spacing w:after="0" w:line="240" w:lineRule="auto"/>
        <w:rPr>
          <w:sz w:val="24"/>
          <w:szCs w:val="24"/>
        </w:rPr>
      </w:pPr>
    </w:p>
    <w:p w14:paraId="76582BA9" w14:textId="48CDAC22" w:rsidR="00695473" w:rsidRPr="00681775" w:rsidRDefault="00695473" w:rsidP="00AA7549">
      <w:pPr>
        <w:spacing w:after="0" w:line="240" w:lineRule="auto"/>
        <w:rPr>
          <w:sz w:val="24"/>
        </w:rPr>
      </w:pPr>
      <w:r w:rsidRPr="00681775">
        <w:rPr>
          <w:sz w:val="24"/>
          <w:highlight w:val="yellow"/>
        </w:rPr>
        <w:t>1</w:t>
      </w:r>
      <w:r w:rsidR="00AA7549" w:rsidRPr="00681775">
        <w:rPr>
          <w:sz w:val="24"/>
          <w:highlight w:val="yellow"/>
        </w:rPr>
        <w:t>.</w:t>
      </w:r>
      <w:r w:rsidRPr="00681775">
        <w:rPr>
          <w:sz w:val="24"/>
          <w:highlight w:val="yellow"/>
        </w:rPr>
        <w:t xml:space="preserve"> Test the patient for orientation by asking</w:t>
      </w:r>
      <w:r w:rsidR="00330126">
        <w:rPr>
          <w:sz w:val="24"/>
          <w:highlight w:val="yellow"/>
        </w:rPr>
        <w:t>,</w:t>
      </w:r>
      <w:r w:rsidRPr="00681775">
        <w:rPr>
          <w:sz w:val="24"/>
          <w:highlight w:val="yellow"/>
        </w:rPr>
        <w:t xml:space="preserve"> “Please tell me the name of this location, the month</w:t>
      </w:r>
      <w:r w:rsidR="00F421F3">
        <w:rPr>
          <w:sz w:val="24"/>
          <w:highlight w:val="yellow"/>
        </w:rPr>
        <w:t>,</w:t>
      </w:r>
      <w:r w:rsidRPr="00681775">
        <w:rPr>
          <w:sz w:val="24"/>
          <w:highlight w:val="yellow"/>
        </w:rPr>
        <w:t xml:space="preserve"> and the year.”</w:t>
      </w:r>
    </w:p>
    <w:p w14:paraId="2F8FD90C" w14:textId="77777777" w:rsidR="001E412D" w:rsidRDefault="001E412D" w:rsidP="00AA7549">
      <w:pPr>
        <w:spacing w:after="0" w:line="240" w:lineRule="auto"/>
      </w:pPr>
    </w:p>
    <w:p w14:paraId="3C867581" w14:textId="77777777" w:rsidR="00695473" w:rsidRPr="00647906" w:rsidRDefault="0041233E" w:rsidP="00AA7549">
      <w:pPr>
        <w:spacing w:after="0" w:line="240" w:lineRule="auto"/>
        <w:rPr>
          <w:sz w:val="24"/>
        </w:rPr>
      </w:pPr>
      <w:r>
        <w:rPr>
          <w:sz w:val="24"/>
        </w:rPr>
        <w:t>2.</w:t>
      </w:r>
      <w:r w:rsidR="00695473">
        <w:rPr>
          <w:sz w:val="24"/>
        </w:rPr>
        <w:t xml:space="preserve"> Test the patient for </w:t>
      </w:r>
      <w:r w:rsidR="00695473" w:rsidRPr="00647906">
        <w:rPr>
          <w:sz w:val="24"/>
        </w:rPr>
        <w:t>attention.</w:t>
      </w:r>
    </w:p>
    <w:p w14:paraId="0D56AF08" w14:textId="77777777" w:rsidR="00695473" w:rsidRDefault="00695473" w:rsidP="00AA7549">
      <w:pPr>
        <w:spacing w:after="0" w:line="240" w:lineRule="auto"/>
        <w:rPr>
          <w:sz w:val="24"/>
        </w:rPr>
      </w:pPr>
    </w:p>
    <w:p w14:paraId="51857F3A" w14:textId="6DCF788F" w:rsidR="00695473" w:rsidRPr="00681775" w:rsidRDefault="00695473" w:rsidP="00AA7549">
      <w:pPr>
        <w:spacing w:after="0" w:line="240" w:lineRule="auto"/>
        <w:rPr>
          <w:sz w:val="24"/>
          <w:highlight w:val="yellow"/>
        </w:rPr>
      </w:pPr>
      <w:r w:rsidRPr="00681775">
        <w:rPr>
          <w:sz w:val="24"/>
          <w:highlight w:val="yellow"/>
        </w:rPr>
        <w:t xml:space="preserve">2.1 </w:t>
      </w:r>
      <w:r w:rsidR="00F421F3">
        <w:rPr>
          <w:sz w:val="24"/>
          <w:highlight w:val="yellow"/>
        </w:rPr>
        <w:t>List</w:t>
      </w:r>
      <w:r w:rsidRPr="00681775">
        <w:rPr>
          <w:sz w:val="24"/>
          <w:highlight w:val="yellow"/>
        </w:rPr>
        <w:t xml:space="preserve"> seven random numbers</w:t>
      </w:r>
      <w:r w:rsidR="00F421F3">
        <w:rPr>
          <w:sz w:val="24"/>
          <w:highlight w:val="yellow"/>
        </w:rPr>
        <w:t xml:space="preserve"> to the patient</w:t>
      </w:r>
      <w:r w:rsidRPr="00681775">
        <w:rPr>
          <w:sz w:val="24"/>
          <w:highlight w:val="yellow"/>
        </w:rPr>
        <w:t xml:space="preserve"> </w:t>
      </w:r>
      <w:r w:rsidR="00F421F3">
        <w:rPr>
          <w:sz w:val="24"/>
          <w:highlight w:val="yellow"/>
        </w:rPr>
        <w:t xml:space="preserve">slowly and </w:t>
      </w:r>
      <w:r w:rsidRPr="00681775">
        <w:rPr>
          <w:sz w:val="24"/>
          <w:highlight w:val="yellow"/>
        </w:rPr>
        <w:t>at a rate of about one number per second.</w:t>
      </w:r>
      <w:r w:rsidR="00C17CD0">
        <w:rPr>
          <w:sz w:val="24"/>
          <w:highlight w:val="yellow"/>
        </w:rPr>
        <w:t xml:space="preserve"> </w:t>
      </w:r>
      <w:r w:rsidR="00C17CD0">
        <w:rPr>
          <w:sz w:val="24"/>
        </w:rPr>
        <w:t>(Seven is the number of digits in a phone number and within what a normal individual can recall.)</w:t>
      </w:r>
    </w:p>
    <w:p w14:paraId="096EAC31" w14:textId="77777777" w:rsidR="00695473" w:rsidRPr="00681775" w:rsidRDefault="00695473" w:rsidP="00AA7549">
      <w:pPr>
        <w:spacing w:after="0" w:line="240" w:lineRule="auto"/>
        <w:rPr>
          <w:sz w:val="24"/>
          <w:highlight w:val="yellow"/>
        </w:rPr>
      </w:pPr>
    </w:p>
    <w:p w14:paraId="75D0784A" w14:textId="1A9C9250" w:rsidR="00695473" w:rsidRDefault="00695473" w:rsidP="00AA7549">
      <w:pPr>
        <w:spacing w:after="0" w:line="240" w:lineRule="auto"/>
        <w:rPr>
          <w:sz w:val="24"/>
        </w:rPr>
      </w:pPr>
      <w:r w:rsidRPr="00681775">
        <w:rPr>
          <w:sz w:val="24"/>
          <w:highlight w:val="yellow"/>
        </w:rPr>
        <w:lastRenderedPageBreak/>
        <w:t xml:space="preserve">2.2 </w:t>
      </w:r>
      <w:r w:rsidR="003E3E8E">
        <w:rPr>
          <w:sz w:val="24"/>
          <w:highlight w:val="yellow"/>
        </w:rPr>
        <w:t>First, ask</w:t>
      </w:r>
      <w:r w:rsidRPr="00681775">
        <w:rPr>
          <w:sz w:val="24"/>
          <w:highlight w:val="yellow"/>
        </w:rPr>
        <w:t xml:space="preserve"> the patient to repeat all seven numbers in the order </w:t>
      </w:r>
      <w:r w:rsidR="00C71652">
        <w:rPr>
          <w:sz w:val="24"/>
          <w:highlight w:val="yellow"/>
        </w:rPr>
        <w:t>they were recited</w:t>
      </w:r>
      <w:r w:rsidR="003E3E8E">
        <w:rPr>
          <w:sz w:val="24"/>
          <w:highlight w:val="yellow"/>
        </w:rPr>
        <w:t>.</w:t>
      </w:r>
      <w:r w:rsidRPr="00681775">
        <w:rPr>
          <w:sz w:val="24"/>
          <w:highlight w:val="yellow"/>
        </w:rPr>
        <w:t xml:space="preserve"> </w:t>
      </w:r>
      <w:r w:rsidR="003E3E8E">
        <w:rPr>
          <w:sz w:val="24"/>
          <w:highlight w:val="yellow"/>
        </w:rPr>
        <w:t>T</w:t>
      </w:r>
      <w:r w:rsidRPr="00681775">
        <w:rPr>
          <w:sz w:val="24"/>
          <w:highlight w:val="yellow"/>
        </w:rPr>
        <w:t>hen</w:t>
      </w:r>
      <w:r w:rsidR="003E3E8E">
        <w:rPr>
          <w:sz w:val="24"/>
          <w:highlight w:val="yellow"/>
        </w:rPr>
        <w:t>, ask the patient to list</w:t>
      </w:r>
      <w:r w:rsidRPr="00681775">
        <w:rPr>
          <w:sz w:val="24"/>
          <w:highlight w:val="yellow"/>
        </w:rPr>
        <w:t xml:space="preserve"> </w:t>
      </w:r>
      <w:r w:rsidR="00C17CD0">
        <w:rPr>
          <w:sz w:val="24"/>
          <w:highlight w:val="yellow"/>
        </w:rPr>
        <w:t xml:space="preserve">five of </w:t>
      </w:r>
      <w:r w:rsidR="003E3E8E">
        <w:rPr>
          <w:sz w:val="24"/>
          <w:highlight w:val="yellow"/>
        </w:rPr>
        <w:t>the same numbers</w:t>
      </w:r>
      <w:r w:rsidRPr="00681775">
        <w:rPr>
          <w:sz w:val="24"/>
          <w:highlight w:val="yellow"/>
        </w:rPr>
        <w:t xml:space="preserve"> in reverse order.</w:t>
      </w:r>
      <w:r>
        <w:rPr>
          <w:sz w:val="24"/>
        </w:rPr>
        <w:t xml:space="preserve"> </w:t>
      </w:r>
    </w:p>
    <w:p w14:paraId="59A39A54" w14:textId="77777777" w:rsidR="00695473" w:rsidRDefault="00695473" w:rsidP="00AA7549">
      <w:pPr>
        <w:spacing w:after="0" w:line="240" w:lineRule="auto"/>
        <w:rPr>
          <w:sz w:val="24"/>
        </w:rPr>
      </w:pPr>
    </w:p>
    <w:p w14:paraId="746474A2" w14:textId="1DD9EF12" w:rsidR="00695473" w:rsidRDefault="00695473" w:rsidP="00AA7549">
      <w:pPr>
        <w:spacing w:after="0" w:line="240" w:lineRule="auto"/>
        <w:rPr>
          <w:sz w:val="24"/>
        </w:rPr>
      </w:pPr>
      <w:r>
        <w:rPr>
          <w:sz w:val="24"/>
        </w:rPr>
        <w:t xml:space="preserve">2.3 If </w:t>
      </w:r>
      <w:r w:rsidR="00C17CD0">
        <w:rPr>
          <w:sz w:val="24"/>
        </w:rPr>
        <w:t xml:space="preserve">a </w:t>
      </w:r>
      <w:r>
        <w:rPr>
          <w:sz w:val="24"/>
        </w:rPr>
        <w:t xml:space="preserve">patient cannot repeat seven digits in the order recited, ask them to repeat </w:t>
      </w:r>
      <w:r w:rsidR="00C17CD0">
        <w:rPr>
          <w:sz w:val="24"/>
        </w:rPr>
        <w:t>three. I</w:t>
      </w:r>
      <w:r w:rsidR="00647906">
        <w:rPr>
          <w:sz w:val="24"/>
        </w:rPr>
        <w:t xml:space="preserve">f they can </w:t>
      </w:r>
      <w:r w:rsidR="00C17CD0">
        <w:rPr>
          <w:sz w:val="24"/>
        </w:rPr>
        <w:t>accomplish that</w:t>
      </w:r>
      <w:r>
        <w:rPr>
          <w:sz w:val="24"/>
        </w:rPr>
        <w:t xml:space="preserve">, then try </w:t>
      </w:r>
      <w:r w:rsidR="00C17CD0">
        <w:rPr>
          <w:sz w:val="24"/>
        </w:rPr>
        <w:t>four</w:t>
      </w:r>
      <w:r>
        <w:rPr>
          <w:sz w:val="24"/>
        </w:rPr>
        <w:t xml:space="preserve">, </w:t>
      </w:r>
      <w:r w:rsidR="00C17CD0">
        <w:rPr>
          <w:sz w:val="24"/>
        </w:rPr>
        <w:t>five</w:t>
      </w:r>
      <w:r>
        <w:rPr>
          <w:sz w:val="24"/>
        </w:rPr>
        <w:t xml:space="preserve">, </w:t>
      </w:r>
      <w:r w:rsidR="00C17CD0">
        <w:rPr>
          <w:sz w:val="24"/>
        </w:rPr>
        <w:t xml:space="preserve">and so on, </w:t>
      </w:r>
      <w:r>
        <w:rPr>
          <w:sz w:val="24"/>
        </w:rPr>
        <w:t xml:space="preserve">until as many as </w:t>
      </w:r>
      <w:r w:rsidR="00C17CD0">
        <w:rPr>
          <w:sz w:val="24"/>
        </w:rPr>
        <w:t>seven numbers can be remembered correctly</w:t>
      </w:r>
      <w:r>
        <w:rPr>
          <w:sz w:val="24"/>
        </w:rPr>
        <w:t>.</w:t>
      </w:r>
    </w:p>
    <w:p w14:paraId="4CDB6F2D" w14:textId="77777777" w:rsidR="00695473" w:rsidRDefault="00695473" w:rsidP="00AA7549">
      <w:pPr>
        <w:spacing w:after="0" w:line="240" w:lineRule="auto"/>
      </w:pPr>
    </w:p>
    <w:p w14:paraId="1944E2CC" w14:textId="5243B32E" w:rsidR="00695473" w:rsidRPr="00681775" w:rsidRDefault="00695473" w:rsidP="00AA7549">
      <w:pPr>
        <w:spacing w:after="0" w:line="240" w:lineRule="auto"/>
        <w:rPr>
          <w:sz w:val="24"/>
          <w:highlight w:val="yellow"/>
        </w:rPr>
      </w:pPr>
      <w:r w:rsidRPr="00681775">
        <w:rPr>
          <w:sz w:val="24"/>
          <w:highlight w:val="yellow"/>
        </w:rPr>
        <w:t>3</w:t>
      </w:r>
      <w:r w:rsidR="0041233E" w:rsidRPr="00681775">
        <w:rPr>
          <w:sz w:val="24"/>
          <w:highlight w:val="yellow"/>
        </w:rPr>
        <w:t>.</w:t>
      </w:r>
      <w:r w:rsidRPr="00681775">
        <w:rPr>
          <w:sz w:val="24"/>
          <w:highlight w:val="yellow"/>
        </w:rPr>
        <w:t xml:space="preserve"> Test </w:t>
      </w:r>
      <w:r w:rsidR="00EF0106">
        <w:rPr>
          <w:sz w:val="24"/>
          <w:highlight w:val="yellow"/>
        </w:rPr>
        <w:t xml:space="preserve">the patient’s </w:t>
      </w:r>
      <w:r w:rsidRPr="00681775">
        <w:rPr>
          <w:sz w:val="24"/>
          <w:highlight w:val="yellow"/>
        </w:rPr>
        <w:t>remote memory by asking what they were doing when they heard about 9/11 or the Kennedy assassination.</w:t>
      </w:r>
      <w:r w:rsidRPr="00681775" w:rsidDel="00E97BEC">
        <w:rPr>
          <w:sz w:val="24"/>
          <w:highlight w:val="yellow"/>
        </w:rPr>
        <w:t xml:space="preserve"> </w:t>
      </w:r>
    </w:p>
    <w:p w14:paraId="02BD7099" w14:textId="77777777" w:rsidR="00AA7549" w:rsidRPr="00681775" w:rsidRDefault="00AA7549" w:rsidP="00AA7549">
      <w:pPr>
        <w:spacing w:after="0" w:line="240" w:lineRule="auto"/>
        <w:rPr>
          <w:sz w:val="24"/>
          <w:highlight w:val="yellow"/>
        </w:rPr>
      </w:pPr>
    </w:p>
    <w:p w14:paraId="389551CF" w14:textId="6A4012F1" w:rsidR="0041233E" w:rsidRDefault="0041233E" w:rsidP="00AA7549">
      <w:pPr>
        <w:spacing w:after="0" w:line="240" w:lineRule="auto"/>
        <w:rPr>
          <w:sz w:val="24"/>
        </w:rPr>
      </w:pPr>
      <w:r w:rsidRPr="00681775">
        <w:rPr>
          <w:sz w:val="24"/>
          <w:highlight w:val="yellow"/>
        </w:rPr>
        <w:t xml:space="preserve">4. Test </w:t>
      </w:r>
      <w:r w:rsidR="00EF0106">
        <w:rPr>
          <w:sz w:val="24"/>
          <w:highlight w:val="yellow"/>
        </w:rPr>
        <w:t xml:space="preserve">the patient’s </w:t>
      </w:r>
      <w:r w:rsidRPr="00681775">
        <w:rPr>
          <w:sz w:val="24"/>
          <w:highlight w:val="yellow"/>
        </w:rPr>
        <w:t>recent memory by asking</w:t>
      </w:r>
      <w:r w:rsidR="008C54B1" w:rsidRPr="00681775">
        <w:rPr>
          <w:sz w:val="24"/>
          <w:highlight w:val="yellow"/>
        </w:rPr>
        <w:t xml:space="preserve"> questions</w:t>
      </w:r>
      <w:r w:rsidR="00EF0106">
        <w:rPr>
          <w:sz w:val="24"/>
          <w:highlight w:val="yellow"/>
        </w:rPr>
        <w:t xml:space="preserve"> with</w:t>
      </w:r>
      <w:r w:rsidR="008C54B1" w:rsidRPr="00681775">
        <w:rPr>
          <w:sz w:val="24"/>
          <w:highlight w:val="yellow"/>
        </w:rPr>
        <w:t xml:space="preserve"> answers t</w:t>
      </w:r>
      <w:r w:rsidR="00EF0106">
        <w:rPr>
          <w:sz w:val="24"/>
          <w:highlight w:val="yellow"/>
        </w:rPr>
        <w:t>hat</w:t>
      </w:r>
      <w:r w:rsidR="008C54B1" w:rsidRPr="00681775">
        <w:rPr>
          <w:sz w:val="24"/>
          <w:highlight w:val="yellow"/>
        </w:rPr>
        <w:t xml:space="preserve"> </w:t>
      </w:r>
      <w:r w:rsidR="00C71652">
        <w:rPr>
          <w:sz w:val="24"/>
          <w:highlight w:val="yellow"/>
        </w:rPr>
        <w:t>can be easily verified</w:t>
      </w:r>
      <w:r w:rsidR="008C54B1" w:rsidRPr="00681775">
        <w:rPr>
          <w:sz w:val="24"/>
          <w:highlight w:val="yellow"/>
        </w:rPr>
        <w:t>, such as the time of today’s appointment or today’s weather.</w:t>
      </w:r>
    </w:p>
    <w:p w14:paraId="53703CD4" w14:textId="77777777" w:rsidR="00695473" w:rsidRDefault="00695473" w:rsidP="00AA7549">
      <w:pPr>
        <w:spacing w:after="0" w:line="240" w:lineRule="auto"/>
      </w:pPr>
    </w:p>
    <w:p w14:paraId="40362338" w14:textId="2D752DCF" w:rsidR="00695473" w:rsidRPr="00CB6349" w:rsidRDefault="0041233E" w:rsidP="00AA7549">
      <w:pPr>
        <w:spacing w:after="0" w:line="240" w:lineRule="auto"/>
        <w:rPr>
          <w:sz w:val="24"/>
        </w:rPr>
      </w:pPr>
      <w:r w:rsidRPr="00681775">
        <w:rPr>
          <w:sz w:val="24"/>
          <w:highlight w:val="yellow"/>
        </w:rPr>
        <w:t>5.</w:t>
      </w:r>
      <w:r w:rsidR="00695473" w:rsidRPr="00681775">
        <w:rPr>
          <w:sz w:val="24"/>
          <w:highlight w:val="yellow"/>
        </w:rPr>
        <w:t xml:space="preserve"> Check</w:t>
      </w:r>
      <w:r w:rsidR="00634C6E" w:rsidRPr="00681775">
        <w:rPr>
          <w:sz w:val="24"/>
          <w:highlight w:val="yellow"/>
        </w:rPr>
        <w:t xml:space="preserve"> </w:t>
      </w:r>
      <w:r w:rsidR="00EE2D4B">
        <w:rPr>
          <w:sz w:val="24"/>
          <w:highlight w:val="yellow"/>
        </w:rPr>
        <w:t>for</w:t>
      </w:r>
      <w:r w:rsidR="00634C6E" w:rsidRPr="00681775">
        <w:rPr>
          <w:sz w:val="24"/>
          <w:highlight w:val="yellow"/>
        </w:rPr>
        <w:t xml:space="preserve"> </w:t>
      </w:r>
      <w:r w:rsidR="00695473" w:rsidRPr="00681775">
        <w:rPr>
          <w:sz w:val="24"/>
          <w:highlight w:val="yellow"/>
        </w:rPr>
        <w:t xml:space="preserve">information by asking the patient to name the last </w:t>
      </w:r>
      <w:r w:rsidR="00330126">
        <w:rPr>
          <w:sz w:val="24"/>
          <w:highlight w:val="yellow"/>
        </w:rPr>
        <w:t>four</w:t>
      </w:r>
      <w:r w:rsidR="00695473" w:rsidRPr="00681775">
        <w:rPr>
          <w:sz w:val="24"/>
          <w:highlight w:val="yellow"/>
        </w:rPr>
        <w:t xml:space="preserve"> US Presidents.</w:t>
      </w:r>
      <w:r w:rsidR="00695473">
        <w:rPr>
          <w:sz w:val="24"/>
        </w:rPr>
        <w:t xml:space="preserve"> </w:t>
      </w:r>
      <w:bookmarkStart w:id="0" w:name="_GoBack"/>
      <w:bookmarkEnd w:id="0"/>
      <w:r w:rsidR="00695473" w:rsidRPr="00CB6349">
        <w:rPr>
          <w:sz w:val="24"/>
        </w:rPr>
        <w:t>When testing memory and information</w:t>
      </w:r>
      <w:r w:rsidR="00EE2D4B">
        <w:rPr>
          <w:sz w:val="24"/>
        </w:rPr>
        <w:t>,</w:t>
      </w:r>
      <w:r w:rsidR="00695473" w:rsidRPr="00CB6349">
        <w:rPr>
          <w:sz w:val="24"/>
        </w:rPr>
        <w:t xml:space="preserve"> it is important to </w:t>
      </w:r>
      <w:r w:rsidR="00EE2D4B">
        <w:rPr>
          <w:sz w:val="24"/>
        </w:rPr>
        <w:t>consider</w:t>
      </w:r>
      <w:r w:rsidR="00695473" w:rsidRPr="00CB6349">
        <w:rPr>
          <w:sz w:val="24"/>
        </w:rPr>
        <w:t xml:space="preserve"> the age, cultural background, and educational level of the patient.</w:t>
      </w:r>
    </w:p>
    <w:p w14:paraId="77F1EB10" w14:textId="77777777" w:rsidR="00695473" w:rsidRPr="00CB20FD" w:rsidRDefault="00695473" w:rsidP="00AA7549">
      <w:pPr>
        <w:spacing w:after="0" w:line="240" w:lineRule="auto"/>
        <w:rPr>
          <w:b/>
        </w:rPr>
      </w:pPr>
    </w:p>
    <w:p w14:paraId="16D3CF35" w14:textId="4D2181A1" w:rsidR="001E412D" w:rsidRDefault="0041233E" w:rsidP="00AA7549">
      <w:pPr>
        <w:spacing w:after="0" w:line="240" w:lineRule="auto"/>
        <w:rPr>
          <w:sz w:val="24"/>
        </w:rPr>
      </w:pPr>
      <w:r>
        <w:rPr>
          <w:sz w:val="24"/>
        </w:rPr>
        <w:t xml:space="preserve">6. </w:t>
      </w:r>
      <w:r w:rsidR="00695473">
        <w:rPr>
          <w:sz w:val="24"/>
        </w:rPr>
        <w:t>As</w:t>
      </w:r>
      <w:r w:rsidR="00647906">
        <w:rPr>
          <w:sz w:val="24"/>
        </w:rPr>
        <w:t>sess</w:t>
      </w:r>
      <w:r w:rsidR="00695473">
        <w:rPr>
          <w:sz w:val="24"/>
        </w:rPr>
        <w:t xml:space="preserve"> the </w:t>
      </w:r>
      <w:r w:rsidR="00330126">
        <w:rPr>
          <w:sz w:val="24"/>
        </w:rPr>
        <w:t xml:space="preserve">patient’s </w:t>
      </w:r>
      <w:r w:rsidR="008C54B1" w:rsidRPr="00634C6E">
        <w:rPr>
          <w:sz w:val="24"/>
        </w:rPr>
        <w:t>calculation ability</w:t>
      </w:r>
      <w:r w:rsidR="00330126">
        <w:rPr>
          <w:sz w:val="24"/>
        </w:rPr>
        <w:t>.</w:t>
      </w:r>
    </w:p>
    <w:p w14:paraId="56C0EA9C" w14:textId="77777777" w:rsidR="001E412D" w:rsidRDefault="001E412D" w:rsidP="00AA7549">
      <w:pPr>
        <w:spacing w:after="0" w:line="240" w:lineRule="auto"/>
        <w:rPr>
          <w:sz w:val="24"/>
        </w:rPr>
      </w:pPr>
    </w:p>
    <w:p w14:paraId="41F55204" w14:textId="172FAAD7" w:rsidR="001B10FE" w:rsidRDefault="0041233E" w:rsidP="00AA7549">
      <w:pPr>
        <w:spacing w:after="0" w:line="240" w:lineRule="auto"/>
        <w:rPr>
          <w:sz w:val="24"/>
        </w:rPr>
      </w:pPr>
      <w:r>
        <w:rPr>
          <w:sz w:val="24"/>
        </w:rPr>
        <w:t>6</w:t>
      </w:r>
      <w:r w:rsidR="001E412D">
        <w:rPr>
          <w:sz w:val="24"/>
        </w:rPr>
        <w:t xml:space="preserve">.1 </w:t>
      </w:r>
      <w:r w:rsidR="00647906">
        <w:rPr>
          <w:sz w:val="24"/>
        </w:rPr>
        <w:t>“</w:t>
      </w:r>
      <w:r w:rsidR="001E412D">
        <w:rPr>
          <w:sz w:val="24"/>
        </w:rPr>
        <w:t>Serial sevens</w:t>
      </w:r>
      <w:r w:rsidR="00330126">
        <w:rPr>
          <w:sz w:val="24"/>
        </w:rPr>
        <w:t>.</w:t>
      </w:r>
      <w:r w:rsidR="00647906">
        <w:rPr>
          <w:sz w:val="24"/>
        </w:rPr>
        <w:t>”</w:t>
      </w:r>
    </w:p>
    <w:p w14:paraId="7B583A24" w14:textId="77777777" w:rsidR="00AA7549" w:rsidRDefault="00AA7549" w:rsidP="00AA7549">
      <w:pPr>
        <w:spacing w:after="0" w:line="240" w:lineRule="auto"/>
        <w:rPr>
          <w:sz w:val="24"/>
        </w:rPr>
      </w:pPr>
    </w:p>
    <w:p w14:paraId="02BB7D5B" w14:textId="65CF0B74" w:rsidR="00AA7549" w:rsidRDefault="00AA7549" w:rsidP="00AA7549">
      <w:pPr>
        <w:spacing w:after="0" w:line="240" w:lineRule="auto"/>
        <w:rPr>
          <w:sz w:val="24"/>
          <w:szCs w:val="24"/>
        </w:rPr>
      </w:pPr>
      <w:r w:rsidRPr="00681775">
        <w:rPr>
          <w:sz w:val="24"/>
          <w:highlight w:val="yellow"/>
        </w:rPr>
        <w:t xml:space="preserve">6.1.1 </w:t>
      </w:r>
      <w:r w:rsidRPr="00681775">
        <w:rPr>
          <w:sz w:val="24"/>
          <w:szCs w:val="24"/>
          <w:highlight w:val="yellow"/>
        </w:rPr>
        <w:t>Tell the patient</w:t>
      </w:r>
      <w:r w:rsidR="00330126">
        <w:rPr>
          <w:sz w:val="24"/>
          <w:szCs w:val="24"/>
          <w:highlight w:val="yellow"/>
        </w:rPr>
        <w:t>,</w:t>
      </w:r>
      <w:r w:rsidRPr="00681775">
        <w:rPr>
          <w:sz w:val="24"/>
          <w:szCs w:val="24"/>
          <w:highlight w:val="yellow"/>
        </w:rPr>
        <w:t xml:space="preserve"> “I want you to count by subtracting seven from one hundred, and keep subtracting seven from your answer until I say you are done”.</w:t>
      </w:r>
      <w:r>
        <w:rPr>
          <w:sz w:val="24"/>
          <w:szCs w:val="24"/>
        </w:rPr>
        <w:t xml:space="preserve"> </w:t>
      </w:r>
      <w:r w:rsidR="00C71652">
        <w:rPr>
          <w:sz w:val="24"/>
          <w:szCs w:val="24"/>
        </w:rPr>
        <w:t>R</w:t>
      </w:r>
      <w:r>
        <w:rPr>
          <w:sz w:val="24"/>
          <w:szCs w:val="24"/>
        </w:rPr>
        <w:t>epeat this instruction twice</w:t>
      </w:r>
      <w:r w:rsidR="00330126">
        <w:rPr>
          <w:sz w:val="24"/>
          <w:szCs w:val="24"/>
        </w:rPr>
        <w:t>,</w:t>
      </w:r>
      <w:r>
        <w:rPr>
          <w:sz w:val="24"/>
          <w:szCs w:val="24"/>
        </w:rPr>
        <w:t xml:space="preserve"> if needed.</w:t>
      </w:r>
    </w:p>
    <w:p w14:paraId="6DC4AC5A" w14:textId="77777777" w:rsidR="00AA7549" w:rsidRDefault="00AA7549" w:rsidP="00AA7549">
      <w:pPr>
        <w:spacing w:after="0" w:line="240" w:lineRule="auto"/>
        <w:rPr>
          <w:sz w:val="24"/>
          <w:szCs w:val="24"/>
        </w:rPr>
      </w:pPr>
    </w:p>
    <w:p w14:paraId="14844783" w14:textId="581D1761" w:rsidR="001B10FE" w:rsidRDefault="00AA7549" w:rsidP="00AA7549">
      <w:pPr>
        <w:spacing w:after="0" w:line="240" w:lineRule="auto"/>
        <w:rPr>
          <w:sz w:val="24"/>
        </w:rPr>
      </w:pPr>
      <w:r w:rsidRPr="00681775">
        <w:rPr>
          <w:sz w:val="24"/>
          <w:highlight w:val="yellow"/>
        </w:rPr>
        <w:t xml:space="preserve">6.1.2 Tell the patient to stop after they subtract </w:t>
      </w:r>
      <w:r w:rsidR="00330126">
        <w:rPr>
          <w:sz w:val="24"/>
          <w:highlight w:val="yellow"/>
        </w:rPr>
        <w:t>seven</w:t>
      </w:r>
      <w:r w:rsidR="00695473" w:rsidRPr="00681775">
        <w:rPr>
          <w:sz w:val="24"/>
          <w:highlight w:val="yellow"/>
        </w:rPr>
        <w:t xml:space="preserve"> </w:t>
      </w:r>
      <w:r w:rsidR="001E412D" w:rsidRPr="00681775">
        <w:rPr>
          <w:sz w:val="24"/>
          <w:highlight w:val="yellow"/>
        </w:rPr>
        <w:t xml:space="preserve">from </w:t>
      </w:r>
      <w:r w:rsidR="00330126">
        <w:rPr>
          <w:sz w:val="24"/>
          <w:highlight w:val="yellow"/>
        </w:rPr>
        <w:t>one hundred</w:t>
      </w:r>
      <w:r w:rsidR="001E412D" w:rsidRPr="00681775">
        <w:rPr>
          <w:sz w:val="24"/>
          <w:highlight w:val="yellow"/>
        </w:rPr>
        <w:t xml:space="preserve"> down to about </w:t>
      </w:r>
      <w:r w:rsidR="00330126">
        <w:rPr>
          <w:sz w:val="24"/>
          <w:highlight w:val="yellow"/>
        </w:rPr>
        <w:t>seventy-two</w:t>
      </w:r>
      <w:r w:rsidR="001E412D" w:rsidRPr="00681775">
        <w:rPr>
          <w:sz w:val="24"/>
          <w:highlight w:val="yellow"/>
        </w:rPr>
        <w:t xml:space="preserve"> or </w:t>
      </w:r>
      <w:r w:rsidR="00330126">
        <w:rPr>
          <w:sz w:val="24"/>
          <w:highlight w:val="yellow"/>
        </w:rPr>
        <w:t>sixty-five</w:t>
      </w:r>
      <w:r w:rsidR="001B10FE" w:rsidRPr="00681775">
        <w:rPr>
          <w:sz w:val="24"/>
          <w:highlight w:val="yellow"/>
        </w:rPr>
        <w:t>.</w:t>
      </w:r>
      <w:r w:rsidR="00330126">
        <w:rPr>
          <w:sz w:val="24"/>
        </w:rPr>
        <w:t xml:space="preserve"> </w:t>
      </w:r>
      <w:r w:rsidR="001B10FE">
        <w:rPr>
          <w:sz w:val="24"/>
        </w:rPr>
        <w:t>Note the accuracy and speed of the patient’s responses, and the effort required</w:t>
      </w:r>
      <w:r w:rsidR="006C519C">
        <w:rPr>
          <w:sz w:val="24"/>
        </w:rPr>
        <w:t xml:space="preserve"> for each answer</w:t>
      </w:r>
      <w:r w:rsidR="001B10FE">
        <w:rPr>
          <w:sz w:val="24"/>
        </w:rPr>
        <w:t>.</w:t>
      </w:r>
    </w:p>
    <w:p w14:paraId="31B82589" w14:textId="77777777" w:rsidR="0041233E" w:rsidRDefault="0041233E" w:rsidP="00AA7549">
      <w:pPr>
        <w:spacing w:after="0" w:line="240" w:lineRule="auto"/>
        <w:rPr>
          <w:sz w:val="24"/>
        </w:rPr>
      </w:pPr>
    </w:p>
    <w:p w14:paraId="0084D469" w14:textId="5B078314" w:rsidR="00695473" w:rsidRDefault="0041233E" w:rsidP="00AA7549">
      <w:pPr>
        <w:spacing w:after="0" w:line="240" w:lineRule="auto"/>
        <w:rPr>
          <w:sz w:val="24"/>
        </w:rPr>
      </w:pPr>
      <w:r w:rsidRPr="00681775">
        <w:rPr>
          <w:sz w:val="24"/>
          <w:highlight w:val="yellow"/>
        </w:rPr>
        <w:t>6</w:t>
      </w:r>
      <w:r w:rsidR="001E412D" w:rsidRPr="00681775">
        <w:rPr>
          <w:sz w:val="24"/>
          <w:highlight w:val="yellow"/>
        </w:rPr>
        <w:t>.2</w:t>
      </w:r>
      <w:r w:rsidR="00695473" w:rsidRPr="00681775">
        <w:rPr>
          <w:sz w:val="24"/>
          <w:highlight w:val="yellow"/>
        </w:rPr>
        <w:t xml:space="preserve"> </w:t>
      </w:r>
      <w:r w:rsidR="001E412D" w:rsidRPr="00681775">
        <w:rPr>
          <w:sz w:val="24"/>
          <w:highlight w:val="yellow"/>
        </w:rPr>
        <w:t xml:space="preserve">Ask the patient to solve a simple </w:t>
      </w:r>
      <w:r w:rsidR="00695473" w:rsidRPr="00681775">
        <w:rPr>
          <w:sz w:val="24"/>
          <w:highlight w:val="yellow"/>
        </w:rPr>
        <w:t>“supermarket math” problem</w:t>
      </w:r>
      <w:r w:rsidR="006C519C">
        <w:rPr>
          <w:sz w:val="24"/>
          <w:highlight w:val="yellow"/>
        </w:rPr>
        <w:t>,</w:t>
      </w:r>
      <w:r w:rsidR="00695473" w:rsidRPr="00681775">
        <w:rPr>
          <w:sz w:val="24"/>
          <w:highlight w:val="yellow"/>
        </w:rPr>
        <w:t xml:space="preserve"> such as</w:t>
      </w:r>
      <w:r w:rsidR="006C519C">
        <w:rPr>
          <w:sz w:val="24"/>
          <w:highlight w:val="yellow"/>
        </w:rPr>
        <w:t>,</w:t>
      </w:r>
      <w:r w:rsidR="00695473" w:rsidRPr="00681775">
        <w:rPr>
          <w:sz w:val="24"/>
          <w:highlight w:val="yellow"/>
        </w:rPr>
        <w:t xml:space="preserve"> “If oranges are </w:t>
      </w:r>
      <w:r w:rsidR="006C519C">
        <w:rPr>
          <w:sz w:val="24"/>
          <w:highlight w:val="yellow"/>
        </w:rPr>
        <w:t>twenty-five</w:t>
      </w:r>
      <w:r w:rsidR="00695473" w:rsidRPr="00681775">
        <w:rPr>
          <w:sz w:val="24"/>
          <w:highlight w:val="yellow"/>
        </w:rPr>
        <w:t xml:space="preserve"> cents each, and I buy three oranges, how much money would I get back if I paid with a five dollar bill?</w:t>
      </w:r>
      <w:r w:rsidR="008C54B1" w:rsidRPr="00681775">
        <w:rPr>
          <w:sz w:val="24"/>
          <w:highlight w:val="yellow"/>
        </w:rPr>
        <w:t>”</w:t>
      </w:r>
    </w:p>
    <w:p w14:paraId="02D5793E" w14:textId="77777777" w:rsidR="008C54B1" w:rsidRDefault="008C54B1" w:rsidP="00AA7549">
      <w:pPr>
        <w:spacing w:after="0" w:line="240" w:lineRule="auto"/>
        <w:rPr>
          <w:sz w:val="24"/>
        </w:rPr>
      </w:pPr>
    </w:p>
    <w:p w14:paraId="529902BC" w14:textId="4D43F160" w:rsidR="008C54B1" w:rsidRPr="00634C6E" w:rsidRDefault="008C54B1" w:rsidP="00AA7549">
      <w:pPr>
        <w:spacing w:after="0" w:line="240" w:lineRule="auto"/>
        <w:rPr>
          <w:sz w:val="24"/>
        </w:rPr>
      </w:pPr>
      <w:r>
        <w:rPr>
          <w:sz w:val="24"/>
        </w:rPr>
        <w:t xml:space="preserve">7. Test </w:t>
      </w:r>
      <w:r w:rsidR="00634C6E">
        <w:rPr>
          <w:sz w:val="24"/>
        </w:rPr>
        <w:t xml:space="preserve">the </w:t>
      </w:r>
      <w:r w:rsidRPr="00634C6E">
        <w:rPr>
          <w:sz w:val="24"/>
        </w:rPr>
        <w:t>construction ability</w:t>
      </w:r>
      <w:r w:rsidR="00CF378F">
        <w:rPr>
          <w:sz w:val="24"/>
        </w:rPr>
        <w:t>.</w:t>
      </w:r>
    </w:p>
    <w:p w14:paraId="530AC903" w14:textId="77777777" w:rsidR="00AA7549" w:rsidRDefault="00AA7549" w:rsidP="00AA7549">
      <w:pPr>
        <w:spacing w:after="0" w:line="240" w:lineRule="auto"/>
        <w:rPr>
          <w:sz w:val="24"/>
        </w:rPr>
      </w:pPr>
    </w:p>
    <w:p w14:paraId="5FCE5A18" w14:textId="428FC8E4" w:rsidR="00132C5C" w:rsidRPr="00681775" w:rsidRDefault="008C54B1" w:rsidP="00AA7549">
      <w:pPr>
        <w:spacing w:after="0" w:line="240" w:lineRule="auto"/>
        <w:rPr>
          <w:sz w:val="24"/>
          <w:highlight w:val="yellow"/>
        </w:rPr>
      </w:pPr>
      <w:r w:rsidRPr="00681775">
        <w:rPr>
          <w:sz w:val="24"/>
          <w:highlight w:val="yellow"/>
        </w:rPr>
        <w:t>7.1</w:t>
      </w:r>
      <w:r w:rsidR="00132C5C" w:rsidRPr="00681775">
        <w:rPr>
          <w:sz w:val="24"/>
          <w:highlight w:val="yellow"/>
        </w:rPr>
        <w:t xml:space="preserve"> Have a sheet of paper, a pencil</w:t>
      </w:r>
      <w:r w:rsidR="00964EAD">
        <w:rPr>
          <w:sz w:val="24"/>
          <w:highlight w:val="yellow"/>
        </w:rPr>
        <w:t>,</w:t>
      </w:r>
      <w:r w:rsidR="00132C5C" w:rsidRPr="00681775">
        <w:rPr>
          <w:sz w:val="24"/>
          <w:highlight w:val="yellow"/>
        </w:rPr>
        <w:t xml:space="preserve"> and a </w:t>
      </w:r>
      <w:commentRangeStart w:id="1"/>
      <w:r w:rsidR="00132C5C" w:rsidRPr="00681775">
        <w:rPr>
          <w:sz w:val="24"/>
          <w:highlight w:val="yellow"/>
        </w:rPr>
        <w:t xml:space="preserve">picture </w:t>
      </w:r>
      <w:r w:rsidR="00964EAD">
        <w:rPr>
          <w:sz w:val="24"/>
          <w:highlight w:val="yellow"/>
        </w:rPr>
        <w:t>of</w:t>
      </w:r>
      <w:r w:rsidR="00132C5C" w:rsidRPr="00681775">
        <w:rPr>
          <w:sz w:val="24"/>
          <w:highlight w:val="yellow"/>
        </w:rPr>
        <w:t xml:space="preserve"> intersecting polygons ready</w:t>
      </w:r>
      <w:commentRangeEnd w:id="1"/>
      <w:r w:rsidR="00681775">
        <w:rPr>
          <w:rStyle w:val="CommentReference"/>
        </w:rPr>
        <w:commentReference w:id="1"/>
      </w:r>
      <w:r w:rsidR="00132C5C" w:rsidRPr="00681775">
        <w:rPr>
          <w:sz w:val="24"/>
          <w:highlight w:val="yellow"/>
        </w:rPr>
        <w:t>.</w:t>
      </w:r>
    </w:p>
    <w:p w14:paraId="0A633B0A" w14:textId="77777777" w:rsidR="00AA7549" w:rsidRPr="00681775" w:rsidRDefault="00AA7549" w:rsidP="00AA7549">
      <w:pPr>
        <w:spacing w:after="0" w:line="240" w:lineRule="auto"/>
        <w:rPr>
          <w:sz w:val="24"/>
          <w:highlight w:val="yellow"/>
        </w:rPr>
      </w:pPr>
    </w:p>
    <w:p w14:paraId="1BDCACD3" w14:textId="09993775" w:rsidR="008C54B1" w:rsidRPr="00681775" w:rsidRDefault="00132C5C" w:rsidP="00AA7549">
      <w:pPr>
        <w:spacing w:after="0" w:line="240" w:lineRule="auto"/>
        <w:rPr>
          <w:sz w:val="24"/>
          <w:szCs w:val="24"/>
          <w:highlight w:val="yellow"/>
        </w:rPr>
      </w:pPr>
      <w:r w:rsidRPr="00681775">
        <w:rPr>
          <w:sz w:val="24"/>
          <w:highlight w:val="yellow"/>
        </w:rPr>
        <w:t xml:space="preserve">7.2 </w:t>
      </w:r>
      <w:r w:rsidR="00964EAD">
        <w:rPr>
          <w:sz w:val="24"/>
          <w:highlight w:val="yellow"/>
        </w:rPr>
        <w:t xml:space="preserve">Point at the picture and </w:t>
      </w:r>
      <w:r w:rsidR="00964EAD">
        <w:rPr>
          <w:sz w:val="24"/>
          <w:szCs w:val="24"/>
          <w:highlight w:val="yellow"/>
        </w:rPr>
        <w:t>i</w:t>
      </w:r>
      <w:r w:rsidR="008C54B1" w:rsidRPr="00681775">
        <w:rPr>
          <w:sz w:val="24"/>
          <w:szCs w:val="24"/>
          <w:highlight w:val="yellow"/>
        </w:rPr>
        <w:t xml:space="preserve">nstruct the patient </w:t>
      </w:r>
      <w:r w:rsidR="00964EAD">
        <w:rPr>
          <w:sz w:val="24"/>
          <w:szCs w:val="24"/>
          <w:highlight w:val="yellow"/>
        </w:rPr>
        <w:t xml:space="preserve">to </w:t>
      </w:r>
      <w:r w:rsidR="008C54B1" w:rsidRPr="00681775">
        <w:rPr>
          <w:sz w:val="24"/>
          <w:szCs w:val="24"/>
          <w:highlight w:val="yellow"/>
        </w:rPr>
        <w:t>copy th</w:t>
      </w:r>
      <w:r w:rsidR="00964EAD">
        <w:rPr>
          <w:sz w:val="24"/>
          <w:szCs w:val="24"/>
          <w:highlight w:val="yellow"/>
        </w:rPr>
        <w:t>e</w:t>
      </w:r>
      <w:r w:rsidR="008C54B1" w:rsidRPr="00681775">
        <w:rPr>
          <w:sz w:val="24"/>
          <w:szCs w:val="24"/>
          <w:highlight w:val="yellow"/>
        </w:rPr>
        <w:t xml:space="preserve"> drawing as accurately as </w:t>
      </w:r>
      <w:r w:rsidR="00964EAD">
        <w:rPr>
          <w:sz w:val="24"/>
          <w:szCs w:val="24"/>
          <w:highlight w:val="yellow"/>
        </w:rPr>
        <w:t>possible</w:t>
      </w:r>
      <w:r w:rsidR="008C54B1" w:rsidRPr="00681775">
        <w:rPr>
          <w:sz w:val="24"/>
          <w:szCs w:val="24"/>
          <w:highlight w:val="yellow"/>
        </w:rPr>
        <w:t xml:space="preserve">. </w:t>
      </w:r>
    </w:p>
    <w:p w14:paraId="7BDEEB59" w14:textId="77777777" w:rsidR="00AA7549" w:rsidRPr="00681775" w:rsidRDefault="00AA7549" w:rsidP="00AA7549">
      <w:pPr>
        <w:spacing w:after="0" w:line="240" w:lineRule="auto"/>
        <w:rPr>
          <w:sz w:val="24"/>
          <w:szCs w:val="24"/>
          <w:highlight w:val="yellow"/>
        </w:rPr>
      </w:pPr>
    </w:p>
    <w:p w14:paraId="31F7A739" w14:textId="5A4C28BD" w:rsidR="008C54B1" w:rsidRDefault="00132C5C" w:rsidP="00AA7549">
      <w:pPr>
        <w:spacing w:after="0" w:line="240" w:lineRule="auto"/>
        <w:rPr>
          <w:sz w:val="24"/>
          <w:szCs w:val="24"/>
        </w:rPr>
      </w:pPr>
      <w:r w:rsidRPr="00681775">
        <w:rPr>
          <w:sz w:val="24"/>
          <w:szCs w:val="24"/>
          <w:highlight w:val="yellow"/>
        </w:rPr>
        <w:t>7.3</w:t>
      </w:r>
      <w:r w:rsidR="008C54B1" w:rsidRPr="00681775">
        <w:rPr>
          <w:sz w:val="24"/>
          <w:szCs w:val="24"/>
          <w:highlight w:val="yellow"/>
        </w:rPr>
        <w:t xml:space="preserve"> Check the accuracy of the drawing</w:t>
      </w:r>
      <w:r w:rsidR="00001577">
        <w:rPr>
          <w:sz w:val="24"/>
          <w:szCs w:val="24"/>
        </w:rPr>
        <w:t>.</w:t>
      </w:r>
      <w:r w:rsidR="008C54B1">
        <w:rPr>
          <w:sz w:val="24"/>
          <w:szCs w:val="24"/>
        </w:rPr>
        <w:t xml:space="preserve"> </w:t>
      </w:r>
      <w:r w:rsidR="00001577">
        <w:rPr>
          <w:sz w:val="24"/>
          <w:szCs w:val="24"/>
        </w:rPr>
        <w:t>A</w:t>
      </w:r>
      <w:r w:rsidR="008C54B1">
        <w:rPr>
          <w:sz w:val="24"/>
          <w:szCs w:val="24"/>
        </w:rPr>
        <w:t xml:space="preserve">ll the lines need to be drawn </w:t>
      </w:r>
      <w:r w:rsidR="00001577">
        <w:rPr>
          <w:sz w:val="24"/>
          <w:szCs w:val="24"/>
        </w:rPr>
        <w:t>with</w:t>
      </w:r>
      <w:r w:rsidR="008C54B1">
        <w:rPr>
          <w:sz w:val="24"/>
          <w:szCs w:val="24"/>
        </w:rPr>
        <w:t xml:space="preserve"> no lines added. </w:t>
      </w:r>
    </w:p>
    <w:p w14:paraId="04D71326" w14:textId="77777777" w:rsidR="00AA7549" w:rsidRDefault="00AA7549" w:rsidP="00AA7549">
      <w:pPr>
        <w:spacing w:after="0" w:line="240" w:lineRule="auto"/>
        <w:rPr>
          <w:sz w:val="24"/>
          <w:szCs w:val="24"/>
        </w:rPr>
      </w:pPr>
    </w:p>
    <w:p w14:paraId="6BD1F88C" w14:textId="544BDB56" w:rsidR="00132C5C" w:rsidRDefault="00132C5C" w:rsidP="00AA7549">
      <w:pPr>
        <w:spacing w:after="0" w:line="240" w:lineRule="auto"/>
        <w:rPr>
          <w:sz w:val="24"/>
          <w:szCs w:val="24"/>
        </w:rPr>
      </w:pPr>
      <w:r w:rsidRPr="00681775">
        <w:rPr>
          <w:sz w:val="24"/>
          <w:szCs w:val="24"/>
          <w:highlight w:val="yellow"/>
        </w:rPr>
        <w:t>7.4 Alternatively, ask the patient to copy a drawing of a cube.</w:t>
      </w:r>
      <w:r w:rsidR="00001577">
        <w:rPr>
          <w:sz w:val="24"/>
          <w:szCs w:val="24"/>
        </w:rPr>
        <w:t xml:space="preserve"> </w:t>
      </w:r>
      <w:r>
        <w:rPr>
          <w:sz w:val="24"/>
          <w:szCs w:val="24"/>
        </w:rPr>
        <w:t xml:space="preserve">The patient’s </w:t>
      </w:r>
      <w:r w:rsidR="008C54B1">
        <w:rPr>
          <w:sz w:val="24"/>
          <w:szCs w:val="24"/>
        </w:rPr>
        <w:t>drawing should be three-dimensional,</w:t>
      </w:r>
      <w:r w:rsidR="00001577">
        <w:rPr>
          <w:sz w:val="24"/>
          <w:szCs w:val="24"/>
        </w:rPr>
        <w:t xml:space="preserve"> and</w:t>
      </w:r>
      <w:r w:rsidR="008C54B1">
        <w:rPr>
          <w:sz w:val="24"/>
          <w:szCs w:val="24"/>
        </w:rPr>
        <w:t xml:space="preserve"> </w:t>
      </w:r>
      <w:r w:rsidR="00647906">
        <w:rPr>
          <w:sz w:val="24"/>
          <w:szCs w:val="24"/>
        </w:rPr>
        <w:t>the lines need to be similar lengths and parallel.</w:t>
      </w:r>
    </w:p>
    <w:p w14:paraId="7138F311" w14:textId="77777777" w:rsidR="00647906" w:rsidRDefault="00647906" w:rsidP="00AA7549">
      <w:pPr>
        <w:spacing w:after="0" w:line="240" w:lineRule="auto"/>
        <w:rPr>
          <w:sz w:val="24"/>
          <w:szCs w:val="24"/>
        </w:rPr>
      </w:pPr>
    </w:p>
    <w:p w14:paraId="30D1B5B5" w14:textId="7D2A4782" w:rsidR="00132C5C" w:rsidRDefault="00132C5C" w:rsidP="00AA7549">
      <w:pPr>
        <w:spacing w:after="0" w:line="240" w:lineRule="auto"/>
        <w:rPr>
          <w:sz w:val="24"/>
          <w:szCs w:val="24"/>
        </w:rPr>
      </w:pPr>
      <w:r w:rsidRPr="00132C5C">
        <w:rPr>
          <w:sz w:val="24"/>
          <w:szCs w:val="24"/>
        </w:rPr>
        <w:t xml:space="preserve">8.  Test for </w:t>
      </w:r>
      <w:r w:rsidRPr="00634C6E">
        <w:rPr>
          <w:sz w:val="24"/>
          <w:szCs w:val="24"/>
        </w:rPr>
        <w:t>verbal fluency</w:t>
      </w:r>
      <w:r w:rsidR="00001577">
        <w:rPr>
          <w:sz w:val="24"/>
          <w:szCs w:val="24"/>
        </w:rPr>
        <w:t>.</w:t>
      </w:r>
      <w:r w:rsidRPr="00132C5C">
        <w:rPr>
          <w:sz w:val="24"/>
          <w:szCs w:val="24"/>
        </w:rPr>
        <w:t xml:space="preserve"> </w:t>
      </w:r>
    </w:p>
    <w:p w14:paraId="7834B532" w14:textId="77777777" w:rsidR="00132C5C" w:rsidRDefault="00132C5C" w:rsidP="00AA7549">
      <w:pPr>
        <w:spacing w:after="0" w:line="240" w:lineRule="auto"/>
        <w:rPr>
          <w:sz w:val="24"/>
          <w:szCs w:val="24"/>
        </w:rPr>
      </w:pPr>
    </w:p>
    <w:p w14:paraId="19183434" w14:textId="5A063B30" w:rsidR="00132C5C" w:rsidRDefault="00132C5C" w:rsidP="00AA7549">
      <w:pPr>
        <w:spacing w:after="0" w:line="240" w:lineRule="auto"/>
        <w:rPr>
          <w:sz w:val="24"/>
          <w:szCs w:val="24"/>
        </w:rPr>
      </w:pPr>
      <w:r w:rsidRPr="00681775">
        <w:rPr>
          <w:sz w:val="24"/>
          <w:szCs w:val="24"/>
          <w:highlight w:val="yellow"/>
        </w:rPr>
        <w:t>8.1 Have a timer ready.</w:t>
      </w:r>
    </w:p>
    <w:p w14:paraId="50977E3D" w14:textId="77777777" w:rsidR="00132C5C" w:rsidRPr="00132C5C" w:rsidRDefault="00132C5C" w:rsidP="00AA7549">
      <w:pPr>
        <w:spacing w:after="0" w:line="240" w:lineRule="auto"/>
        <w:rPr>
          <w:sz w:val="24"/>
          <w:szCs w:val="24"/>
        </w:rPr>
      </w:pPr>
    </w:p>
    <w:p w14:paraId="5ED2D1B6" w14:textId="75ED58D1" w:rsidR="00132C5C" w:rsidRPr="00681775" w:rsidRDefault="00132C5C" w:rsidP="00AA7549">
      <w:pPr>
        <w:spacing w:after="0" w:line="240" w:lineRule="auto"/>
        <w:rPr>
          <w:sz w:val="24"/>
          <w:szCs w:val="24"/>
          <w:highlight w:val="yellow"/>
        </w:rPr>
      </w:pPr>
      <w:r w:rsidRPr="00681775">
        <w:rPr>
          <w:sz w:val="24"/>
          <w:szCs w:val="24"/>
          <w:highlight w:val="yellow"/>
        </w:rPr>
        <w:t>8.2 Tell the patient</w:t>
      </w:r>
      <w:r w:rsidR="00796EDD">
        <w:rPr>
          <w:sz w:val="24"/>
          <w:szCs w:val="24"/>
          <w:highlight w:val="yellow"/>
        </w:rPr>
        <w:t>,</w:t>
      </w:r>
      <w:r w:rsidRPr="00681775">
        <w:rPr>
          <w:sz w:val="24"/>
          <w:szCs w:val="24"/>
          <w:highlight w:val="yellow"/>
        </w:rPr>
        <w:t xml:space="preserve"> “Tell me as many words you can think of that begin with the letter of the alphabet</w:t>
      </w:r>
      <w:r w:rsidR="00796EDD">
        <w:rPr>
          <w:sz w:val="24"/>
          <w:szCs w:val="24"/>
          <w:highlight w:val="yellow"/>
        </w:rPr>
        <w:t>, which</w:t>
      </w:r>
      <w:r w:rsidRPr="00681775">
        <w:rPr>
          <w:sz w:val="24"/>
          <w:szCs w:val="24"/>
          <w:highlight w:val="yellow"/>
        </w:rPr>
        <w:t xml:space="preserve"> I am going to ask you in a moment. You can say any kind of word you want</w:t>
      </w:r>
      <w:r w:rsidR="00796EDD">
        <w:rPr>
          <w:sz w:val="24"/>
          <w:szCs w:val="24"/>
          <w:highlight w:val="yellow"/>
        </w:rPr>
        <w:t>,</w:t>
      </w:r>
      <w:r w:rsidRPr="00681775">
        <w:rPr>
          <w:sz w:val="24"/>
          <w:szCs w:val="24"/>
          <w:highlight w:val="yellow"/>
        </w:rPr>
        <w:t xml:space="preserve"> except for names (proper nouns) like Alice or Alabama,</w:t>
      </w:r>
      <w:r w:rsidR="00796EDD">
        <w:rPr>
          <w:sz w:val="24"/>
          <w:szCs w:val="24"/>
          <w:highlight w:val="yellow"/>
        </w:rPr>
        <w:t xml:space="preserve"> and</w:t>
      </w:r>
      <w:r w:rsidRPr="00681775">
        <w:rPr>
          <w:sz w:val="24"/>
          <w:szCs w:val="24"/>
          <w:highlight w:val="yellow"/>
        </w:rPr>
        <w:t xml:space="preserve"> numbers or words that begin with the same sound but have a different suffix (ending) like love, lover, loving. I will ask you to stop when one minute is up.”</w:t>
      </w:r>
    </w:p>
    <w:p w14:paraId="58C40E01" w14:textId="77777777" w:rsidR="00132C5C" w:rsidRPr="00681775" w:rsidRDefault="00132C5C" w:rsidP="00AA7549">
      <w:pPr>
        <w:spacing w:after="0" w:line="240" w:lineRule="auto"/>
        <w:rPr>
          <w:sz w:val="24"/>
          <w:szCs w:val="24"/>
          <w:highlight w:val="yellow"/>
        </w:rPr>
      </w:pPr>
    </w:p>
    <w:p w14:paraId="745A22DD" w14:textId="1F83AD23" w:rsidR="008C54B1" w:rsidRDefault="00132C5C" w:rsidP="00AA7549">
      <w:pPr>
        <w:spacing w:after="0" w:line="240" w:lineRule="auto"/>
        <w:rPr>
          <w:sz w:val="24"/>
        </w:rPr>
      </w:pPr>
      <w:r w:rsidRPr="00681775">
        <w:rPr>
          <w:sz w:val="24"/>
          <w:szCs w:val="24"/>
          <w:highlight w:val="yellow"/>
        </w:rPr>
        <w:t xml:space="preserve">8.3 Ask the patient to </w:t>
      </w:r>
      <w:r w:rsidR="00796EDD">
        <w:rPr>
          <w:sz w:val="24"/>
          <w:szCs w:val="24"/>
          <w:highlight w:val="yellow"/>
        </w:rPr>
        <w:t>say</w:t>
      </w:r>
      <w:r w:rsidRPr="00681775">
        <w:rPr>
          <w:sz w:val="24"/>
          <w:szCs w:val="24"/>
          <w:highlight w:val="yellow"/>
        </w:rPr>
        <w:t xml:space="preserve"> as many words they can think of that begin with the letter “F” on your mark.</w:t>
      </w:r>
      <w:r>
        <w:rPr>
          <w:sz w:val="24"/>
          <w:szCs w:val="24"/>
        </w:rPr>
        <w:t xml:space="preserve"> Normally</w:t>
      </w:r>
      <w:r w:rsidR="00796EDD">
        <w:rPr>
          <w:sz w:val="24"/>
          <w:szCs w:val="24"/>
        </w:rPr>
        <w:t>,</w:t>
      </w:r>
      <w:r>
        <w:rPr>
          <w:sz w:val="24"/>
          <w:szCs w:val="24"/>
        </w:rPr>
        <w:t xml:space="preserve"> the patient should be able to come up with </w:t>
      </w:r>
      <w:r w:rsidR="00796EDD">
        <w:rPr>
          <w:sz w:val="24"/>
          <w:szCs w:val="24"/>
        </w:rPr>
        <w:t>eleven</w:t>
      </w:r>
      <w:r>
        <w:rPr>
          <w:sz w:val="24"/>
          <w:szCs w:val="24"/>
        </w:rPr>
        <w:t xml:space="preserve"> or more words in </w:t>
      </w:r>
      <w:r w:rsidR="00796EDD">
        <w:rPr>
          <w:sz w:val="24"/>
          <w:szCs w:val="24"/>
        </w:rPr>
        <w:t>one</w:t>
      </w:r>
      <w:r>
        <w:rPr>
          <w:sz w:val="24"/>
          <w:szCs w:val="24"/>
        </w:rPr>
        <w:t xml:space="preserve"> minute.</w:t>
      </w:r>
    </w:p>
    <w:p w14:paraId="40F864B5" w14:textId="77777777" w:rsidR="00695473" w:rsidRDefault="00695473" w:rsidP="00AA7549">
      <w:pPr>
        <w:spacing w:after="0" w:line="240" w:lineRule="auto"/>
      </w:pPr>
    </w:p>
    <w:p w14:paraId="143C474D" w14:textId="77777777" w:rsidR="00695473" w:rsidRPr="00681775" w:rsidRDefault="00AA7549" w:rsidP="00AA7549">
      <w:pPr>
        <w:spacing w:after="0" w:line="240" w:lineRule="auto"/>
        <w:rPr>
          <w:sz w:val="24"/>
          <w:highlight w:val="yellow"/>
        </w:rPr>
      </w:pPr>
      <w:r w:rsidRPr="00681775">
        <w:rPr>
          <w:sz w:val="24"/>
          <w:highlight w:val="yellow"/>
        </w:rPr>
        <w:t xml:space="preserve">9. </w:t>
      </w:r>
      <w:r w:rsidR="00695473" w:rsidRPr="00681775">
        <w:rPr>
          <w:sz w:val="24"/>
          <w:highlight w:val="yellow"/>
        </w:rPr>
        <w:t>Screening for dementia can be performed by administering a Mini-Cog test.</w:t>
      </w:r>
    </w:p>
    <w:p w14:paraId="67881CC0" w14:textId="77777777" w:rsidR="00695473" w:rsidRPr="00681775" w:rsidRDefault="00695473" w:rsidP="00AA7549">
      <w:pPr>
        <w:spacing w:after="0" w:line="240" w:lineRule="auto"/>
        <w:rPr>
          <w:highlight w:val="yellow"/>
        </w:rPr>
      </w:pPr>
    </w:p>
    <w:p w14:paraId="6BC3F266" w14:textId="1995D695" w:rsidR="00695473" w:rsidRPr="00681775" w:rsidRDefault="00AA7549" w:rsidP="00AA7549">
      <w:pPr>
        <w:spacing w:after="0" w:line="240" w:lineRule="auto"/>
        <w:rPr>
          <w:sz w:val="24"/>
          <w:highlight w:val="yellow"/>
        </w:rPr>
      </w:pPr>
      <w:r w:rsidRPr="00681775">
        <w:rPr>
          <w:sz w:val="24"/>
          <w:highlight w:val="yellow"/>
        </w:rPr>
        <w:t>9.</w:t>
      </w:r>
      <w:r w:rsidR="00695473" w:rsidRPr="00681775">
        <w:rPr>
          <w:sz w:val="24"/>
          <w:highlight w:val="yellow"/>
        </w:rPr>
        <w:t xml:space="preserve">1 Instruct the patient that you are about to recite three unrelated words, and that you want them to remember </w:t>
      </w:r>
      <w:r w:rsidR="00647906" w:rsidRPr="00681775">
        <w:rPr>
          <w:sz w:val="24"/>
          <w:highlight w:val="yellow"/>
        </w:rPr>
        <w:t>these words.</w:t>
      </w:r>
    </w:p>
    <w:p w14:paraId="57372E89" w14:textId="77777777" w:rsidR="00AA7549" w:rsidRPr="00681775" w:rsidRDefault="00AA7549" w:rsidP="00AA7549">
      <w:pPr>
        <w:spacing w:after="0" w:line="240" w:lineRule="auto"/>
        <w:rPr>
          <w:sz w:val="24"/>
          <w:highlight w:val="yellow"/>
        </w:rPr>
      </w:pPr>
    </w:p>
    <w:p w14:paraId="7B0124CB" w14:textId="77777777" w:rsidR="00695473" w:rsidRPr="00681775" w:rsidRDefault="00AA7549" w:rsidP="00AA7549">
      <w:pPr>
        <w:spacing w:after="0" w:line="240" w:lineRule="auto"/>
        <w:rPr>
          <w:sz w:val="24"/>
          <w:highlight w:val="yellow"/>
        </w:rPr>
      </w:pPr>
      <w:r w:rsidRPr="00681775">
        <w:rPr>
          <w:sz w:val="24"/>
          <w:highlight w:val="yellow"/>
        </w:rPr>
        <w:t>9</w:t>
      </w:r>
      <w:r w:rsidR="00695473" w:rsidRPr="00681775">
        <w:rPr>
          <w:sz w:val="24"/>
          <w:highlight w:val="yellow"/>
        </w:rPr>
        <w:t>.2 Recite the words.</w:t>
      </w:r>
    </w:p>
    <w:p w14:paraId="75ED7694" w14:textId="77777777" w:rsidR="00695473" w:rsidRPr="00681775" w:rsidRDefault="00695473" w:rsidP="00AA7549">
      <w:pPr>
        <w:spacing w:after="0" w:line="240" w:lineRule="auto"/>
        <w:rPr>
          <w:sz w:val="24"/>
          <w:highlight w:val="yellow"/>
        </w:rPr>
      </w:pPr>
      <w:r w:rsidRPr="00681775">
        <w:rPr>
          <w:sz w:val="24"/>
          <w:highlight w:val="yellow"/>
        </w:rPr>
        <w:br/>
      </w:r>
      <w:r w:rsidR="00AA7549" w:rsidRPr="00681775">
        <w:rPr>
          <w:sz w:val="24"/>
          <w:highlight w:val="yellow"/>
        </w:rPr>
        <w:t>9</w:t>
      </w:r>
      <w:r w:rsidRPr="00681775">
        <w:rPr>
          <w:sz w:val="24"/>
          <w:highlight w:val="yellow"/>
        </w:rPr>
        <w:t xml:space="preserve">.3 Ask the patient to repeat the words just recited. </w:t>
      </w:r>
    </w:p>
    <w:p w14:paraId="31EB0F44" w14:textId="77777777" w:rsidR="00695473" w:rsidRPr="00681775" w:rsidRDefault="00695473" w:rsidP="00AA7549">
      <w:pPr>
        <w:spacing w:after="0" w:line="240" w:lineRule="auto"/>
        <w:rPr>
          <w:highlight w:val="yellow"/>
        </w:rPr>
      </w:pPr>
    </w:p>
    <w:p w14:paraId="21B57527" w14:textId="22B99F14" w:rsidR="00695473" w:rsidRPr="00681775" w:rsidRDefault="00AA7549" w:rsidP="00AA7549">
      <w:pPr>
        <w:spacing w:after="0" w:line="240" w:lineRule="auto"/>
        <w:rPr>
          <w:sz w:val="24"/>
          <w:highlight w:val="yellow"/>
        </w:rPr>
      </w:pPr>
      <w:r w:rsidRPr="00681775">
        <w:rPr>
          <w:sz w:val="24"/>
          <w:highlight w:val="yellow"/>
        </w:rPr>
        <w:t>9</w:t>
      </w:r>
      <w:r w:rsidR="00695473" w:rsidRPr="00681775">
        <w:rPr>
          <w:sz w:val="24"/>
          <w:highlight w:val="yellow"/>
        </w:rPr>
        <w:t>.4 Clock drawing test</w:t>
      </w:r>
      <w:r w:rsidR="009C02DA">
        <w:rPr>
          <w:sz w:val="24"/>
          <w:highlight w:val="yellow"/>
        </w:rPr>
        <w:t>.</w:t>
      </w:r>
    </w:p>
    <w:p w14:paraId="495C1DA7" w14:textId="77777777" w:rsidR="00695473" w:rsidRPr="00681775" w:rsidRDefault="00695473" w:rsidP="00AA7549">
      <w:pPr>
        <w:spacing w:after="0" w:line="240" w:lineRule="auto"/>
        <w:rPr>
          <w:sz w:val="24"/>
          <w:highlight w:val="yellow"/>
        </w:rPr>
      </w:pPr>
    </w:p>
    <w:p w14:paraId="6DEA6A41" w14:textId="77777777" w:rsidR="00695473" w:rsidRPr="00681775" w:rsidRDefault="00AA7549" w:rsidP="00AA7549">
      <w:pPr>
        <w:spacing w:after="0" w:line="240" w:lineRule="auto"/>
        <w:rPr>
          <w:sz w:val="24"/>
          <w:highlight w:val="yellow"/>
        </w:rPr>
      </w:pPr>
      <w:r w:rsidRPr="00681775">
        <w:rPr>
          <w:sz w:val="24"/>
          <w:highlight w:val="yellow"/>
        </w:rPr>
        <w:t>9</w:t>
      </w:r>
      <w:r w:rsidR="00695473" w:rsidRPr="00681775">
        <w:rPr>
          <w:sz w:val="24"/>
          <w:highlight w:val="yellow"/>
        </w:rPr>
        <w:t xml:space="preserve">.4.1 Tell the patient to draw the face of a clock on a blank sheet of paper.  </w:t>
      </w:r>
    </w:p>
    <w:p w14:paraId="54FB309B" w14:textId="77777777" w:rsidR="00695473" w:rsidRPr="00681775" w:rsidRDefault="00695473" w:rsidP="00AA7549">
      <w:pPr>
        <w:spacing w:after="0" w:line="240" w:lineRule="auto"/>
        <w:rPr>
          <w:sz w:val="24"/>
          <w:highlight w:val="yellow"/>
        </w:rPr>
      </w:pPr>
    </w:p>
    <w:p w14:paraId="438480DA" w14:textId="2455D4D1" w:rsidR="00695473" w:rsidRPr="00681775" w:rsidRDefault="00AA7549" w:rsidP="00AA7549">
      <w:pPr>
        <w:spacing w:after="0" w:line="240" w:lineRule="auto"/>
        <w:rPr>
          <w:sz w:val="24"/>
          <w:highlight w:val="yellow"/>
        </w:rPr>
      </w:pPr>
      <w:r w:rsidRPr="00681775">
        <w:rPr>
          <w:sz w:val="24"/>
          <w:highlight w:val="yellow"/>
        </w:rPr>
        <w:t>9</w:t>
      </w:r>
      <w:r w:rsidR="00695473" w:rsidRPr="00681775">
        <w:rPr>
          <w:sz w:val="24"/>
          <w:highlight w:val="yellow"/>
        </w:rPr>
        <w:t>.4</w:t>
      </w:r>
      <w:r w:rsidR="0041233E" w:rsidRPr="00681775">
        <w:rPr>
          <w:sz w:val="24"/>
          <w:highlight w:val="yellow"/>
        </w:rPr>
        <w:t>.2</w:t>
      </w:r>
      <w:r w:rsidR="00695473" w:rsidRPr="00681775">
        <w:rPr>
          <w:sz w:val="24"/>
          <w:highlight w:val="yellow"/>
        </w:rPr>
        <w:t xml:space="preserve"> Instruct the patient to put numbers on the clock face.  </w:t>
      </w:r>
    </w:p>
    <w:p w14:paraId="4D4FFD2B" w14:textId="77777777" w:rsidR="00695473" w:rsidRPr="00681775" w:rsidRDefault="00695473" w:rsidP="00AA7549">
      <w:pPr>
        <w:spacing w:after="0" w:line="240" w:lineRule="auto"/>
        <w:rPr>
          <w:sz w:val="24"/>
          <w:highlight w:val="yellow"/>
        </w:rPr>
      </w:pPr>
    </w:p>
    <w:p w14:paraId="10B02986" w14:textId="77777777" w:rsidR="00695473" w:rsidRPr="00681775" w:rsidRDefault="00AA7549" w:rsidP="00AA7549">
      <w:pPr>
        <w:spacing w:after="0" w:line="240" w:lineRule="auto"/>
        <w:rPr>
          <w:sz w:val="24"/>
          <w:highlight w:val="yellow"/>
        </w:rPr>
      </w:pPr>
      <w:r w:rsidRPr="00681775">
        <w:rPr>
          <w:sz w:val="24"/>
          <w:highlight w:val="yellow"/>
        </w:rPr>
        <w:t>9</w:t>
      </w:r>
      <w:r w:rsidR="0041233E" w:rsidRPr="00681775">
        <w:rPr>
          <w:sz w:val="24"/>
          <w:highlight w:val="yellow"/>
        </w:rPr>
        <w:t>.4.3</w:t>
      </w:r>
      <w:r w:rsidR="00695473" w:rsidRPr="00681775">
        <w:rPr>
          <w:sz w:val="24"/>
          <w:highlight w:val="yellow"/>
        </w:rPr>
        <w:t xml:space="preserve"> Ask the patient to draw the hands of the clock at a specific time, such as 10:20.</w:t>
      </w:r>
    </w:p>
    <w:p w14:paraId="5135B76B" w14:textId="77777777" w:rsidR="00695473" w:rsidRPr="00681775" w:rsidRDefault="00695473" w:rsidP="00AA7549">
      <w:pPr>
        <w:spacing w:after="0" w:line="240" w:lineRule="auto"/>
        <w:rPr>
          <w:highlight w:val="yellow"/>
        </w:rPr>
      </w:pPr>
    </w:p>
    <w:p w14:paraId="14CA777D" w14:textId="0BD222BB" w:rsidR="00695473" w:rsidRDefault="00AA7549" w:rsidP="00AA7549">
      <w:pPr>
        <w:spacing w:after="0" w:line="240" w:lineRule="auto"/>
        <w:rPr>
          <w:sz w:val="24"/>
        </w:rPr>
      </w:pPr>
      <w:r w:rsidRPr="00681775">
        <w:rPr>
          <w:sz w:val="24"/>
          <w:highlight w:val="yellow"/>
        </w:rPr>
        <w:t>9</w:t>
      </w:r>
      <w:r w:rsidR="0041233E" w:rsidRPr="00681775">
        <w:rPr>
          <w:sz w:val="24"/>
          <w:highlight w:val="yellow"/>
        </w:rPr>
        <w:t>.4.4</w:t>
      </w:r>
      <w:r w:rsidR="00695473" w:rsidRPr="00681775">
        <w:rPr>
          <w:sz w:val="24"/>
          <w:highlight w:val="yellow"/>
        </w:rPr>
        <w:t xml:space="preserve"> Ask patient to repeat the </w:t>
      </w:r>
      <w:r w:rsidR="009C02DA">
        <w:rPr>
          <w:sz w:val="24"/>
          <w:highlight w:val="yellow"/>
        </w:rPr>
        <w:t>three</w:t>
      </w:r>
      <w:r w:rsidR="00695473" w:rsidRPr="00681775">
        <w:rPr>
          <w:sz w:val="24"/>
          <w:highlight w:val="yellow"/>
        </w:rPr>
        <w:t xml:space="preserve"> words they were asked to recall</w:t>
      </w:r>
      <w:r w:rsidR="009C02DA">
        <w:rPr>
          <w:sz w:val="24"/>
          <w:highlight w:val="yellow"/>
        </w:rPr>
        <w:t xml:space="preserve"> earlier</w:t>
      </w:r>
      <w:r w:rsidR="00695473" w:rsidRPr="00681775">
        <w:rPr>
          <w:sz w:val="24"/>
          <w:highlight w:val="yellow"/>
        </w:rPr>
        <w:t>.</w:t>
      </w:r>
    </w:p>
    <w:p w14:paraId="3656B44D" w14:textId="77777777" w:rsidR="00695473" w:rsidRDefault="00695473" w:rsidP="00AA7549">
      <w:pPr>
        <w:spacing w:after="0" w:line="240" w:lineRule="auto"/>
      </w:pPr>
    </w:p>
    <w:p w14:paraId="374FC929" w14:textId="77777777" w:rsidR="00695473" w:rsidRDefault="00AA7549" w:rsidP="00AA7549">
      <w:pPr>
        <w:spacing w:after="0" w:line="240" w:lineRule="auto"/>
        <w:rPr>
          <w:sz w:val="24"/>
        </w:rPr>
      </w:pPr>
      <w:r>
        <w:rPr>
          <w:sz w:val="24"/>
        </w:rPr>
        <w:t>9</w:t>
      </w:r>
      <w:r w:rsidR="0041233E">
        <w:rPr>
          <w:sz w:val="24"/>
        </w:rPr>
        <w:t>.4.5</w:t>
      </w:r>
      <w:r w:rsidR="00695473">
        <w:rPr>
          <w:sz w:val="24"/>
        </w:rPr>
        <w:t xml:space="preserve"> Scoring and interpretation of the Mini-Cog test:</w:t>
      </w:r>
    </w:p>
    <w:p w14:paraId="0AE505E9" w14:textId="77777777" w:rsidR="00695473" w:rsidRDefault="00695473" w:rsidP="00AA7549">
      <w:pPr>
        <w:spacing w:after="0" w:line="240" w:lineRule="auto"/>
      </w:pPr>
    </w:p>
    <w:p w14:paraId="2370BB63" w14:textId="4E7FC8CA" w:rsidR="00D601FB" w:rsidRDefault="005B2654" w:rsidP="00AA7549">
      <w:pPr>
        <w:spacing w:after="0" w:line="240" w:lineRule="auto"/>
        <w:rPr>
          <w:sz w:val="24"/>
        </w:rPr>
      </w:pPr>
      <w:r>
        <w:rPr>
          <w:sz w:val="24"/>
        </w:rPr>
        <w:t xml:space="preserve">9.4.5.1 </w:t>
      </w:r>
      <w:r w:rsidR="00695473">
        <w:rPr>
          <w:sz w:val="24"/>
        </w:rPr>
        <w:t xml:space="preserve">Give the patient </w:t>
      </w:r>
      <w:r w:rsidR="009C02DA">
        <w:rPr>
          <w:sz w:val="24"/>
        </w:rPr>
        <w:t>one</w:t>
      </w:r>
      <w:r w:rsidR="00695473">
        <w:rPr>
          <w:sz w:val="24"/>
        </w:rPr>
        <w:t xml:space="preserve"> point for each word they recall after the clock drawing test. </w:t>
      </w:r>
      <w:del w:id="2" w:author="Jacob Roundy" w:date="2015-01-23T10:14:00Z">
        <w:r w:rsidR="00695473" w:rsidDel="00D601FB">
          <w:rPr>
            <w:sz w:val="24"/>
          </w:rPr>
          <w:delText xml:space="preserve"> </w:delText>
        </w:r>
      </w:del>
      <w:r w:rsidR="00695473">
        <w:rPr>
          <w:sz w:val="24"/>
        </w:rPr>
        <w:t>Patients who recall all three words are considered to not be demented.</w:t>
      </w:r>
    </w:p>
    <w:p w14:paraId="0F207139" w14:textId="36D1816F" w:rsidR="00695473" w:rsidRDefault="00695473" w:rsidP="00AA7549">
      <w:pPr>
        <w:spacing w:after="0" w:line="240" w:lineRule="auto"/>
      </w:pPr>
      <w:r>
        <w:rPr>
          <w:sz w:val="24"/>
        </w:rPr>
        <w:t xml:space="preserve">  </w:t>
      </w:r>
    </w:p>
    <w:p w14:paraId="6AA4464F" w14:textId="1152C783" w:rsidR="00634C6E" w:rsidRDefault="005B2654" w:rsidP="00634C6E">
      <w:pPr>
        <w:spacing w:after="0" w:line="240" w:lineRule="auto"/>
        <w:rPr>
          <w:sz w:val="24"/>
        </w:rPr>
      </w:pPr>
      <w:r>
        <w:rPr>
          <w:sz w:val="24"/>
        </w:rPr>
        <w:lastRenderedPageBreak/>
        <w:t xml:space="preserve">9.4.5.2 </w:t>
      </w:r>
      <w:r w:rsidR="00695473">
        <w:rPr>
          <w:sz w:val="24"/>
        </w:rPr>
        <w:t xml:space="preserve">Patients who recall one or two words are classified based on the results of the clock drawing test. The clock drawing test is calculated as normal if all the numbers are in a normal sequence and the position of the hands correctly represents the time requested. If the clock is normal, they are categorized as non-demented. If it is abnormal, they are considered to be demented.  </w:t>
      </w:r>
    </w:p>
    <w:p w14:paraId="3B2A4427" w14:textId="77777777" w:rsidR="00634C6E" w:rsidRDefault="00634C6E" w:rsidP="00634C6E">
      <w:pPr>
        <w:spacing w:after="0" w:line="240" w:lineRule="auto"/>
        <w:rPr>
          <w:sz w:val="24"/>
        </w:rPr>
      </w:pPr>
    </w:p>
    <w:p w14:paraId="1B7C0E57" w14:textId="2FBCA3BD" w:rsidR="00681775" w:rsidRPr="00681775" w:rsidRDefault="00633E20" w:rsidP="00634C6E">
      <w:pPr>
        <w:spacing w:after="0" w:line="240" w:lineRule="auto"/>
        <w:rPr>
          <w:b/>
          <w:sz w:val="28"/>
          <w:szCs w:val="28"/>
        </w:rPr>
      </w:pPr>
      <w:r w:rsidRPr="00681775">
        <w:rPr>
          <w:b/>
          <w:sz w:val="28"/>
          <w:szCs w:val="28"/>
        </w:rPr>
        <w:t>Summary</w:t>
      </w:r>
    </w:p>
    <w:p w14:paraId="013EEA17" w14:textId="7BC82C48" w:rsidR="002F6630" w:rsidRDefault="00A07002" w:rsidP="00437AE2">
      <w:pPr>
        <w:spacing w:line="240" w:lineRule="auto"/>
        <w:rPr>
          <w:sz w:val="24"/>
          <w:szCs w:val="24"/>
        </w:rPr>
      </w:pPr>
      <w:r w:rsidRPr="00CE4EB2">
        <w:rPr>
          <w:sz w:val="24"/>
          <w:szCs w:val="24"/>
        </w:rPr>
        <w:t>Assessment of the cognitive function is performed in both the informal, qualitative manner and by administering quantitative testing tools.</w:t>
      </w:r>
      <w:r w:rsidR="00437AE2" w:rsidRPr="00CE4EB2">
        <w:rPr>
          <w:sz w:val="24"/>
          <w:szCs w:val="24"/>
        </w:rPr>
        <w:t xml:space="preserve"> </w:t>
      </w:r>
      <w:r w:rsidR="00371C80">
        <w:rPr>
          <w:sz w:val="24"/>
          <w:szCs w:val="24"/>
        </w:rPr>
        <w:t>When performing the informal assessment</w:t>
      </w:r>
      <w:r w:rsidR="00052307">
        <w:rPr>
          <w:sz w:val="24"/>
          <w:szCs w:val="24"/>
        </w:rPr>
        <w:t>,</w:t>
      </w:r>
      <w:r w:rsidR="00371C80">
        <w:rPr>
          <w:sz w:val="24"/>
          <w:szCs w:val="24"/>
        </w:rPr>
        <w:t xml:space="preserve"> it</w:t>
      </w:r>
      <w:r w:rsidR="00CE4EB2">
        <w:rPr>
          <w:sz w:val="24"/>
          <w:szCs w:val="24"/>
        </w:rPr>
        <w:t xml:space="preserve"> is important to take in</w:t>
      </w:r>
      <w:r w:rsidR="00052307">
        <w:rPr>
          <w:sz w:val="24"/>
          <w:szCs w:val="24"/>
        </w:rPr>
        <w:t>to</w:t>
      </w:r>
      <w:r w:rsidR="00CE4EB2">
        <w:rPr>
          <w:sz w:val="24"/>
          <w:szCs w:val="24"/>
        </w:rPr>
        <w:t xml:space="preserve"> account </w:t>
      </w:r>
      <w:r w:rsidR="00052307">
        <w:rPr>
          <w:sz w:val="24"/>
          <w:szCs w:val="24"/>
        </w:rPr>
        <w:t xml:space="preserve">a </w:t>
      </w:r>
      <w:r w:rsidR="00CE4EB2">
        <w:rPr>
          <w:sz w:val="24"/>
          <w:szCs w:val="24"/>
        </w:rPr>
        <w:t>patient’s age and cult</w:t>
      </w:r>
      <w:r w:rsidR="009D3600">
        <w:rPr>
          <w:sz w:val="24"/>
          <w:szCs w:val="24"/>
        </w:rPr>
        <w:t>ural and educational background</w:t>
      </w:r>
      <w:r w:rsidR="00052307">
        <w:rPr>
          <w:sz w:val="24"/>
          <w:szCs w:val="24"/>
        </w:rPr>
        <w:t>,</w:t>
      </w:r>
      <w:r w:rsidR="00371C80">
        <w:rPr>
          <w:sz w:val="24"/>
          <w:szCs w:val="24"/>
        </w:rPr>
        <w:t xml:space="preserve"> so the testing </w:t>
      </w:r>
      <w:r w:rsidR="00052307">
        <w:rPr>
          <w:sz w:val="24"/>
          <w:szCs w:val="24"/>
        </w:rPr>
        <w:t xml:space="preserve">of the </w:t>
      </w:r>
      <w:r w:rsidR="00371C80">
        <w:rPr>
          <w:sz w:val="24"/>
          <w:szCs w:val="24"/>
        </w:rPr>
        <w:t xml:space="preserve">patient’s </w:t>
      </w:r>
      <w:r w:rsidR="00D95BD0">
        <w:rPr>
          <w:sz w:val="24"/>
          <w:szCs w:val="24"/>
        </w:rPr>
        <w:t xml:space="preserve">grasp of information </w:t>
      </w:r>
      <w:r w:rsidR="00371C80">
        <w:rPr>
          <w:sz w:val="24"/>
          <w:szCs w:val="24"/>
        </w:rPr>
        <w:t xml:space="preserve">and ability to recall </w:t>
      </w:r>
      <w:r w:rsidR="00052307">
        <w:rPr>
          <w:sz w:val="24"/>
          <w:szCs w:val="24"/>
        </w:rPr>
        <w:t xml:space="preserve">past </w:t>
      </w:r>
      <w:r w:rsidR="00371C80">
        <w:rPr>
          <w:sz w:val="24"/>
          <w:szCs w:val="24"/>
        </w:rPr>
        <w:t xml:space="preserve">events can be modified accordingly. The physician needs to provide </w:t>
      </w:r>
      <w:r w:rsidR="00052307">
        <w:rPr>
          <w:sz w:val="24"/>
          <w:szCs w:val="24"/>
        </w:rPr>
        <w:t xml:space="preserve">a </w:t>
      </w:r>
      <w:r w:rsidR="00371C80">
        <w:rPr>
          <w:sz w:val="24"/>
          <w:szCs w:val="24"/>
        </w:rPr>
        <w:t xml:space="preserve">reassuring </w:t>
      </w:r>
      <w:r w:rsidR="002F6630">
        <w:rPr>
          <w:sz w:val="24"/>
          <w:szCs w:val="24"/>
        </w:rPr>
        <w:t xml:space="preserve">and supportive </w:t>
      </w:r>
      <w:r w:rsidR="00371C80">
        <w:rPr>
          <w:sz w:val="24"/>
          <w:szCs w:val="24"/>
        </w:rPr>
        <w:t>environment</w:t>
      </w:r>
      <w:r w:rsidR="002F6630">
        <w:rPr>
          <w:sz w:val="24"/>
          <w:szCs w:val="24"/>
        </w:rPr>
        <w:t xml:space="preserve"> and should </w:t>
      </w:r>
      <w:r w:rsidR="00371C80">
        <w:rPr>
          <w:sz w:val="24"/>
          <w:szCs w:val="24"/>
        </w:rPr>
        <w:t>not rush through the examination</w:t>
      </w:r>
      <w:r w:rsidR="00052307">
        <w:rPr>
          <w:sz w:val="24"/>
          <w:szCs w:val="24"/>
        </w:rPr>
        <w:t xml:space="preserve">, because </w:t>
      </w:r>
      <w:r w:rsidR="00D95BD0">
        <w:rPr>
          <w:sz w:val="24"/>
          <w:szCs w:val="24"/>
        </w:rPr>
        <w:t xml:space="preserve">performance anxiety can affect the test results. </w:t>
      </w:r>
      <w:r w:rsidR="00371C80">
        <w:rPr>
          <w:sz w:val="24"/>
          <w:szCs w:val="24"/>
        </w:rPr>
        <w:t xml:space="preserve"> </w:t>
      </w:r>
    </w:p>
    <w:p w14:paraId="5C22FCB9" w14:textId="4F010A1A" w:rsidR="00D95BD0" w:rsidRDefault="001F4132" w:rsidP="005423C2">
      <w:pPr>
        <w:spacing w:line="240" w:lineRule="auto"/>
      </w:pPr>
      <w:r>
        <w:rPr>
          <w:sz w:val="24"/>
          <w:szCs w:val="24"/>
        </w:rPr>
        <w:t>With the rapid growth of the aging population</w:t>
      </w:r>
      <w:r w:rsidR="002F6630">
        <w:rPr>
          <w:sz w:val="24"/>
          <w:szCs w:val="24"/>
        </w:rPr>
        <w:t xml:space="preserve">, it is especially important for a physician to </w:t>
      </w:r>
      <w:r>
        <w:rPr>
          <w:sz w:val="24"/>
          <w:szCs w:val="24"/>
        </w:rPr>
        <w:t xml:space="preserve">be familiar </w:t>
      </w:r>
      <w:r w:rsidR="00052307">
        <w:rPr>
          <w:sz w:val="24"/>
          <w:szCs w:val="24"/>
        </w:rPr>
        <w:t>with</w:t>
      </w:r>
      <w:r>
        <w:rPr>
          <w:sz w:val="24"/>
          <w:szCs w:val="24"/>
        </w:rPr>
        <w:t xml:space="preserve"> screening tests that allow for early detection of dementia. One such brief screening instrument is the Mini-Cog test, which includes memory testing </w:t>
      </w:r>
      <w:r w:rsidR="00052307">
        <w:rPr>
          <w:sz w:val="24"/>
          <w:szCs w:val="24"/>
        </w:rPr>
        <w:t>with a</w:t>
      </w:r>
      <w:r>
        <w:rPr>
          <w:sz w:val="24"/>
          <w:szCs w:val="24"/>
        </w:rPr>
        <w:t xml:space="preserve"> three item recal</w:t>
      </w:r>
      <w:r w:rsidR="002F6630">
        <w:rPr>
          <w:sz w:val="24"/>
          <w:szCs w:val="24"/>
        </w:rPr>
        <w:t xml:space="preserve">l test and a clock drawing test, and </w:t>
      </w:r>
      <w:r w:rsidR="00052307">
        <w:rPr>
          <w:sz w:val="24"/>
          <w:szCs w:val="24"/>
        </w:rPr>
        <w:t xml:space="preserve">only </w:t>
      </w:r>
      <w:r w:rsidR="002F6630">
        <w:rPr>
          <w:sz w:val="24"/>
          <w:szCs w:val="24"/>
        </w:rPr>
        <w:t xml:space="preserve">takes </w:t>
      </w:r>
      <w:r w:rsidR="00052307">
        <w:rPr>
          <w:sz w:val="24"/>
          <w:szCs w:val="24"/>
        </w:rPr>
        <w:t>three</w:t>
      </w:r>
      <w:r w:rsidR="002F6630">
        <w:rPr>
          <w:sz w:val="24"/>
          <w:szCs w:val="24"/>
        </w:rPr>
        <w:t xml:space="preserve"> minutes to administer. </w:t>
      </w:r>
      <w:r w:rsidR="00584358">
        <w:rPr>
          <w:sz w:val="24"/>
          <w:szCs w:val="24"/>
        </w:rPr>
        <w:t>If</w:t>
      </w:r>
      <w:r w:rsidR="00584358" w:rsidRPr="00CE4EB2">
        <w:rPr>
          <w:sz w:val="24"/>
          <w:szCs w:val="24"/>
        </w:rPr>
        <w:t xml:space="preserve"> the </w:t>
      </w:r>
      <w:r w:rsidR="00584358">
        <w:rPr>
          <w:sz w:val="24"/>
          <w:szCs w:val="24"/>
        </w:rPr>
        <w:t>results of the Mini-Cog test suggest</w:t>
      </w:r>
      <w:r w:rsidR="00584358" w:rsidRPr="00CE4EB2">
        <w:rPr>
          <w:sz w:val="24"/>
          <w:szCs w:val="24"/>
        </w:rPr>
        <w:t xml:space="preserve"> </w:t>
      </w:r>
      <w:r w:rsidR="00052307">
        <w:rPr>
          <w:sz w:val="24"/>
          <w:szCs w:val="24"/>
        </w:rPr>
        <w:t xml:space="preserve">a </w:t>
      </w:r>
      <w:r w:rsidR="00584358" w:rsidRPr="00CE4EB2">
        <w:rPr>
          <w:sz w:val="24"/>
          <w:szCs w:val="24"/>
        </w:rPr>
        <w:t>cognitive deficit</w:t>
      </w:r>
      <w:r w:rsidR="00052307">
        <w:rPr>
          <w:sz w:val="24"/>
          <w:szCs w:val="24"/>
        </w:rPr>
        <w:t>,</w:t>
      </w:r>
      <w:r w:rsidR="00584358" w:rsidRPr="00CE4EB2">
        <w:rPr>
          <w:sz w:val="24"/>
          <w:szCs w:val="24"/>
        </w:rPr>
        <w:t xml:space="preserve"> as seen in a demented patient, then the </w:t>
      </w:r>
      <w:r w:rsidR="002F6630">
        <w:rPr>
          <w:sz w:val="24"/>
          <w:szCs w:val="24"/>
        </w:rPr>
        <w:t xml:space="preserve">further </w:t>
      </w:r>
      <w:r w:rsidR="00584358" w:rsidRPr="00CE4EB2">
        <w:rPr>
          <w:sz w:val="24"/>
          <w:szCs w:val="24"/>
        </w:rPr>
        <w:t>quantitative cognitive assessment is performed by a formal cognitive screening test, such as</w:t>
      </w:r>
      <w:r w:rsidR="00584358">
        <w:rPr>
          <w:sz w:val="24"/>
          <w:szCs w:val="24"/>
        </w:rPr>
        <w:t xml:space="preserve"> the</w:t>
      </w:r>
      <w:r w:rsidR="00584358" w:rsidRPr="00CE4EB2">
        <w:rPr>
          <w:sz w:val="24"/>
          <w:szCs w:val="24"/>
        </w:rPr>
        <w:t xml:space="preserve"> </w:t>
      </w:r>
      <w:r w:rsidR="00584358" w:rsidRPr="00CE4EB2">
        <w:rPr>
          <w:sz w:val="24"/>
        </w:rPr>
        <w:t>Mini-Mental Status Exam (MMSE</w:t>
      </w:r>
      <w:proofErr w:type="gramStart"/>
      <w:r w:rsidR="005423C2">
        <w:rPr>
          <w:sz w:val="24"/>
        </w:rPr>
        <w:t>)</w:t>
      </w:r>
      <w:r w:rsidR="00584358" w:rsidRPr="00CE4EB2">
        <w:rPr>
          <w:sz w:val="24"/>
        </w:rPr>
        <w:t>®</w:t>
      </w:r>
      <w:proofErr w:type="gramEnd"/>
      <w:r w:rsidR="00584358" w:rsidRPr="00CE4EB2">
        <w:rPr>
          <w:sz w:val="24"/>
        </w:rPr>
        <w:t xml:space="preserve"> or Montreal Cognitive Assessment (</w:t>
      </w:r>
      <w:proofErr w:type="spellStart"/>
      <w:r w:rsidR="00584358" w:rsidRPr="00CE4EB2">
        <w:rPr>
          <w:sz w:val="24"/>
        </w:rPr>
        <w:t>MoCA</w:t>
      </w:r>
      <w:proofErr w:type="spellEnd"/>
      <w:r w:rsidR="00584358" w:rsidRPr="00CE4EB2">
        <w:rPr>
          <w:sz w:val="24"/>
        </w:rPr>
        <w:t>)</w:t>
      </w:r>
      <w:r w:rsidR="00584358" w:rsidRPr="00CE4EB2">
        <w:rPr>
          <w:sz w:val="24"/>
          <w:szCs w:val="24"/>
        </w:rPr>
        <w:t>.</w:t>
      </w:r>
      <w:r w:rsidR="002F6630">
        <w:rPr>
          <w:sz w:val="24"/>
          <w:szCs w:val="24"/>
        </w:rPr>
        <w:t xml:space="preserve"> </w:t>
      </w:r>
      <w:r w:rsidR="002F6630">
        <w:rPr>
          <w:sz w:val="24"/>
        </w:rPr>
        <w:t>T</w:t>
      </w:r>
      <w:r w:rsidR="00437AE2" w:rsidRPr="00CE4EB2">
        <w:rPr>
          <w:sz w:val="24"/>
        </w:rPr>
        <w:t xml:space="preserve">hese tests are </w:t>
      </w:r>
      <w:r w:rsidR="00A07002" w:rsidRPr="00CE4EB2">
        <w:rPr>
          <w:sz w:val="24"/>
        </w:rPr>
        <w:t>quantifi</w:t>
      </w:r>
      <w:r w:rsidR="00437AE2" w:rsidRPr="00CE4EB2">
        <w:rPr>
          <w:sz w:val="24"/>
        </w:rPr>
        <w:t>able and reproducible</w:t>
      </w:r>
      <w:r w:rsidR="00052307">
        <w:rPr>
          <w:sz w:val="24"/>
        </w:rPr>
        <w:t>.</w:t>
      </w:r>
      <w:r w:rsidR="00437AE2" w:rsidRPr="00CE4EB2">
        <w:rPr>
          <w:sz w:val="24"/>
        </w:rPr>
        <w:t xml:space="preserve"> </w:t>
      </w:r>
      <w:r w:rsidR="00052307">
        <w:rPr>
          <w:sz w:val="24"/>
        </w:rPr>
        <w:t>They</w:t>
      </w:r>
      <w:r w:rsidR="00437AE2" w:rsidRPr="00CE4EB2">
        <w:rPr>
          <w:sz w:val="24"/>
        </w:rPr>
        <w:t xml:space="preserve"> </w:t>
      </w:r>
      <w:r w:rsidR="00052307">
        <w:rPr>
          <w:sz w:val="24"/>
        </w:rPr>
        <w:t>can</w:t>
      </w:r>
      <w:r w:rsidR="00437AE2" w:rsidRPr="00CE4EB2">
        <w:rPr>
          <w:sz w:val="24"/>
        </w:rPr>
        <w:t xml:space="preserve"> </w:t>
      </w:r>
      <w:r w:rsidR="00437AE2" w:rsidRPr="00CE4EB2">
        <w:rPr>
          <w:sz w:val="24"/>
          <w:szCs w:val="24"/>
        </w:rPr>
        <w:t xml:space="preserve">determine the degree of a patient’s cognitive impairment and can </w:t>
      </w:r>
      <w:r w:rsidR="00052307">
        <w:rPr>
          <w:sz w:val="24"/>
          <w:szCs w:val="24"/>
        </w:rPr>
        <w:t xml:space="preserve">also </w:t>
      </w:r>
      <w:r w:rsidR="00437AE2" w:rsidRPr="00CE4EB2">
        <w:rPr>
          <w:sz w:val="24"/>
          <w:szCs w:val="24"/>
        </w:rPr>
        <w:t>establish a baseline score for comparison of repeated testing over time</w:t>
      </w:r>
      <w:r w:rsidR="00052307">
        <w:rPr>
          <w:sz w:val="24"/>
          <w:szCs w:val="24"/>
        </w:rPr>
        <w:t>,</w:t>
      </w:r>
      <w:r w:rsidR="00437AE2" w:rsidRPr="00CE4EB2">
        <w:rPr>
          <w:sz w:val="24"/>
          <w:szCs w:val="24"/>
        </w:rPr>
        <w:t xml:space="preserve"> possibly after therapeutic interventions.</w:t>
      </w:r>
    </w:p>
    <w:sectPr w:rsidR="00D95BD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nna Sivachenko" w:date="2015-01-21T12:26:00Z" w:initials="AS">
    <w:p w14:paraId="46029EF1" w14:textId="77777777" w:rsidR="00681775" w:rsidRDefault="00681775">
      <w:pPr>
        <w:pStyle w:val="CommentText"/>
      </w:pPr>
      <w:r>
        <w:rPr>
          <w:rStyle w:val="CommentReference"/>
        </w:rPr>
        <w:annotationRef/>
      </w:r>
      <w:r>
        <w:rPr>
          <w:rStyle w:val="CommentReference"/>
        </w:rPr>
        <w:t>I could find an image of intersecting polygons or a cube drawing if necessary</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6029EF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a Sivachenko">
    <w15:presenceInfo w15:providerId="None" w15:userId="Anna Sivachenko"/>
  </w15:person>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E20"/>
    <w:rsid w:val="00001577"/>
    <w:rsid w:val="00052307"/>
    <w:rsid w:val="000F2436"/>
    <w:rsid w:val="000F788F"/>
    <w:rsid w:val="00132C5C"/>
    <w:rsid w:val="001560C5"/>
    <w:rsid w:val="001B10FE"/>
    <w:rsid w:val="001E412D"/>
    <w:rsid w:val="001F4132"/>
    <w:rsid w:val="00224EE5"/>
    <w:rsid w:val="002346C2"/>
    <w:rsid w:val="002371A8"/>
    <w:rsid w:val="00265572"/>
    <w:rsid w:val="00294423"/>
    <w:rsid w:val="002F6630"/>
    <w:rsid w:val="00330126"/>
    <w:rsid w:val="00331B77"/>
    <w:rsid w:val="00371C80"/>
    <w:rsid w:val="003B79C6"/>
    <w:rsid w:val="003E3E8E"/>
    <w:rsid w:val="0040154E"/>
    <w:rsid w:val="0041233E"/>
    <w:rsid w:val="0043648A"/>
    <w:rsid w:val="00437AE2"/>
    <w:rsid w:val="00444B54"/>
    <w:rsid w:val="0046711F"/>
    <w:rsid w:val="00506240"/>
    <w:rsid w:val="00507A24"/>
    <w:rsid w:val="00532E33"/>
    <w:rsid w:val="0054003B"/>
    <w:rsid w:val="005423C2"/>
    <w:rsid w:val="00584358"/>
    <w:rsid w:val="00592E5D"/>
    <w:rsid w:val="005B13EC"/>
    <w:rsid w:val="005B2654"/>
    <w:rsid w:val="005F4496"/>
    <w:rsid w:val="00633E20"/>
    <w:rsid w:val="00634C6E"/>
    <w:rsid w:val="00647906"/>
    <w:rsid w:val="00681775"/>
    <w:rsid w:val="00695473"/>
    <w:rsid w:val="006C519C"/>
    <w:rsid w:val="007229B4"/>
    <w:rsid w:val="00796EDD"/>
    <w:rsid w:val="007A60EB"/>
    <w:rsid w:val="007D4F08"/>
    <w:rsid w:val="00812D92"/>
    <w:rsid w:val="00827E33"/>
    <w:rsid w:val="00860825"/>
    <w:rsid w:val="008C54B1"/>
    <w:rsid w:val="009118FD"/>
    <w:rsid w:val="00926E86"/>
    <w:rsid w:val="00960962"/>
    <w:rsid w:val="00964EAD"/>
    <w:rsid w:val="009C02DA"/>
    <w:rsid w:val="009D3600"/>
    <w:rsid w:val="00A07002"/>
    <w:rsid w:val="00AA649F"/>
    <w:rsid w:val="00AA7549"/>
    <w:rsid w:val="00B67475"/>
    <w:rsid w:val="00C17CD0"/>
    <w:rsid w:val="00C37260"/>
    <w:rsid w:val="00C51C5C"/>
    <w:rsid w:val="00C71652"/>
    <w:rsid w:val="00CB6349"/>
    <w:rsid w:val="00CE4EB2"/>
    <w:rsid w:val="00CF378F"/>
    <w:rsid w:val="00D53776"/>
    <w:rsid w:val="00D601FB"/>
    <w:rsid w:val="00D95BD0"/>
    <w:rsid w:val="00DB4C87"/>
    <w:rsid w:val="00DB6AA8"/>
    <w:rsid w:val="00E13D27"/>
    <w:rsid w:val="00E33553"/>
    <w:rsid w:val="00EE2D4B"/>
    <w:rsid w:val="00EF0106"/>
    <w:rsid w:val="00F168E9"/>
    <w:rsid w:val="00F421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03CA1"/>
  <w15:docId w15:val="{6461931F-7721-4ABB-91CC-C2DAF86E3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3E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3E20"/>
    <w:pPr>
      <w:ind w:left="720"/>
      <w:contextualSpacing/>
    </w:pPr>
  </w:style>
  <w:style w:type="character" w:customStyle="1" w:styleId="st">
    <w:name w:val="st"/>
    <w:basedOn w:val="DefaultParagraphFont"/>
    <w:rsid w:val="00F168E9"/>
  </w:style>
  <w:style w:type="character" w:styleId="Emphasis">
    <w:name w:val="Emphasis"/>
    <w:basedOn w:val="DefaultParagraphFont"/>
    <w:uiPriority w:val="20"/>
    <w:qFormat/>
    <w:rsid w:val="00F168E9"/>
    <w:rPr>
      <w:i/>
      <w:iCs/>
    </w:rPr>
  </w:style>
  <w:style w:type="character" w:styleId="CommentReference">
    <w:name w:val="annotation reference"/>
    <w:basedOn w:val="DefaultParagraphFont"/>
    <w:uiPriority w:val="99"/>
    <w:semiHidden/>
    <w:unhideWhenUsed/>
    <w:rsid w:val="00681775"/>
    <w:rPr>
      <w:sz w:val="16"/>
      <w:szCs w:val="16"/>
    </w:rPr>
  </w:style>
  <w:style w:type="paragraph" w:styleId="CommentText">
    <w:name w:val="annotation text"/>
    <w:basedOn w:val="Normal"/>
    <w:link w:val="CommentTextChar"/>
    <w:uiPriority w:val="99"/>
    <w:semiHidden/>
    <w:unhideWhenUsed/>
    <w:rsid w:val="00681775"/>
    <w:pPr>
      <w:spacing w:line="240" w:lineRule="auto"/>
    </w:pPr>
    <w:rPr>
      <w:sz w:val="20"/>
      <w:szCs w:val="20"/>
    </w:rPr>
  </w:style>
  <w:style w:type="character" w:customStyle="1" w:styleId="CommentTextChar">
    <w:name w:val="Comment Text Char"/>
    <w:basedOn w:val="DefaultParagraphFont"/>
    <w:link w:val="CommentText"/>
    <w:uiPriority w:val="99"/>
    <w:semiHidden/>
    <w:rsid w:val="00681775"/>
    <w:rPr>
      <w:sz w:val="20"/>
      <w:szCs w:val="20"/>
    </w:rPr>
  </w:style>
  <w:style w:type="paragraph" w:styleId="CommentSubject">
    <w:name w:val="annotation subject"/>
    <w:basedOn w:val="CommentText"/>
    <w:next w:val="CommentText"/>
    <w:link w:val="CommentSubjectChar"/>
    <w:uiPriority w:val="99"/>
    <w:semiHidden/>
    <w:unhideWhenUsed/>
    <w:rsid w:val="00681775"/>
    <w:rPr>
      <w:b/>
      <w:bCs/>
    </w:rPr>
  </w:style>
  <w:style w:type="character" w:customStyle="1" w:styleId="CommentSubjectChar">
    <w:name w:val="Comment Subject Char"/>
    <w:basedOn w:val="CommentTextChar"/>
    <w:link w:val="CommentSubject"/>
    <w:uiPriority w:val="99"/>
    <w:semiHidden/>
    <w:rsid w:val="00681775"/>
    <w:rPr>
      <w:b/>
      <w:bCs/>
      <w:sz w:val="20"/>
      <w:szCs w:val="20"/>
    </w:rPr>
  </w:style>
  <w:style w:type="paragraph" w:styleId="BalloonText">
    <w:name w:val="Balloon Text"/>
    <w:basedOn w:val="Normal"/>
    <w:link w:val="BalloonTextChar"/>
    <w:uiPriority w:val="99"/>
    <w:semiHidden/>
    <w:unhideWhenUsed/>
    <w:rsid w:val="006817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177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974574">
      <w:bodyDiv w:val="1"/>
      <w:marLeft w:val="0"/>
      <w:marRight w:val="0"/>
      <w:marTop w:val="0"/>
      <w:marBottom w:val="0"/>
      <w:divBdr>
        <w:top w:val="none" w:sz="0" w:space="0" w:color="auto"/>
        <w:left w:val="none" w:sz="0" w:space="0" w:color="auto"/>
        <w:bottom w:val="none" w:sz="0" w:space="0" w:color="auto"/>
        <w:right w:val="none" w:sz="0" w:space="0" w:color="auto"/>
      </w:divBdr>
    </w:div>
    <w:div w:id="1455052681">
      <w:bodyDiv w:val="1"/>
      <w:marLeft w:val="0"/>
      <w:marRight w:val="0"/>
      <w:marTop w:val="0"/>
      <w:marBottom w:val="0"/>
      <w:divBdr>
        <w:top w:val="none" w:sz="0" w:space="0" w:color="auto"/>
        <w:left w:val="none" w:sz="0" w:space="0" w:color="auto"/>
        <w:bottom w:val="none" w:sz="0" w:space="0" w:color="auto"/>
        <w:right w:val="none" w:sz="0" w:space="0" w:color="auto"/>
      </w:divBdr>
    </w:div>
    <w:div w:id="1765569309">
      <w:bodyDiv w:val="1"/>
      <w:marLeft w:val="0"/>
      <w:marRight w:val="0"/>
      <w:marTop w:val="0"/>
      <w:marBottom w:val="0"/>
      <w:divBdr>
        <w:top w:val="none" w:sz="0" w:space="0" w:color="auto"/>
        <w:left w:val="none" w:sz="0" w:space="0" w:color="auto"/>
        <w:bottom w:val="none" w:sz="0" w:space="0" w:color="auto"/>
        <w:right w:val="none" w:sz="0" w:space="0" w:color="auto"/>
      </w:divBdr>
      <w:divsChild>
        <w:div w:id="814567311">
          <w:marLeft w:val="0"/>
          <w:marRight w:val="0"/>
          <w:marTop w:val="0"/>
          <w:marBottom w:val="0"/>
          <w:divBdr>
            <w:top w:val="none" w:sz="0" w:space="0" w:color="auto"/>
            <w:left w:val="none" w:sz="0" w:space="0" w:color="auto"/>
            <w:bottom w:val="none" w:sz="0" w:space="0" w:color="auto"/>
            <w:right w:val="none" w:sz="0" w:space="0" w:color="auto"/>
          </w:divBdr>
        </w:div>
        <w:div w:id="905728795">
          <w:marLeft w:val="0"/>
          <w:marRight w:val="0"/>
          <w:marTop w:val="0"/>
          <w:marBottom w:val="0"/>
          <w:divBdr>
            <w:top w:val="none" w:sz="0" w:space="0" w:color="auto"/>
            <w:left w:val="none" w:sz="0" w:space="0" w:color="auto"/>
            <w:bottom w:val="none" w:sz="0" w:space="0" w:color="auto"/>
            <w:right w:val="none" w:sz="0" w:space="0" w:color="auto"/>
          </w:divBdr>
        </w:div>
        <w:div w:id="1195730375">
          <w:marLeft w:val="0"/>
          <w:marRight w:val="0"/>
          <w:marTop w:val="0"/>
          <w:marBottom w:val="0"/>
          <w:divBdr>
            <w:top w:val="none" w:sz="0" w:space="0" w:color="auto"/>
            <w:left w:val="none" w:sz="0" w:space="0" w:color="auto"/>
            <w:bottom w:val="none" w:sz="0" w:space="0" w:color="auto"/>
            <w:right w:val="none" w:sz="0" w:space="0" w:color="auto"/>
          </w:divBdr>
        </w:div>
        <w:div w:id="1015887865">
          <w:marLeft w:val="0"/>
          <w:marRight w:val="0"/>
          <w:marTop w:val="0"/>
          <w:marBottom w:val="0"/>
          <w:divBdr>
            <w:top w:val="none" w:sz="0" w:space="0" w:color="auto"/>
            <w:left w:val="none" w:sz="0" w:space="0" w:color="auto"/>
            <w:bottom w:val="none" w:sz="0" w:space="0" w:color="auto"/>
            <w:right w:val="none" w:sz="0" w:space="0" w:color="auto"/>
          </w:divBdr>
        </w:div>
        <w:div w:id="1941794502">
          <w:marLeft w:val="0"/>
          <w:marRight w:val="0"/>
          <w:marTop w:val="0"/>
          <w:marBottom w:val="0"/>
          <w:divBdr>
            <w:top w:val="none" w:sz="0" w:space="0" w:color="auto"/>
            <w:left w:val="none" w:sz="0" w:space="0" w:color="auto"/>
            <w:bottom w:val="none" w:sz="0" w:space="0" w:color="auto"/>
            <w:right w:val="none" w:sz="0" w:space="0" w:color="auto"/>
          </w:divBdr>
        </w:div>
        <w:div w:id="1540705111">
          <w:marLeft w:val="0"/>
          <w:marRight w:val="0"/>
          <w:marTop w:val="0"/>
          <w:marBottom w:val="0"/>
          <w:divBdr>
            <w:top w:val="none" w:sz="0" w:space="0" w:color="auto"/>
            <w:left w:val="none" w:sz="0" w:space="0" w:color="auto"/>
            <w:bottom w:val="none" w:sz="0" w:space="0" w:color="auto"/>
            <w:right w:val="none" w:sz="0" w:space="0" w:color="auto"/>
          </w:divBdr>
        </w:div>
        <w:div w:id="1528180993">
          <w:marLeft w:val="0"/>
          <w:marRight w:val="0"/>
          <w:marTop w:val="0"/>
          <w:marBottom w:val="0"/>
          <w:divBdr>
            <w:top w:val="none" w:sz="0" w:space="0" w:color="auto"/>
            <w:left w:val="none" w:sz="0" w:space="0" w:color="auto"/>
            <w:bottom w:val="none" w:sz="0" w:space="0" w:color="auto"/>
            <w:right w:val="none" w:sz="0" w:space="0" w:color="auto"/>
          </w:divBdr>
        </w:div>
        <w:div w:id="20152990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1110</Words>
  <Characters>6333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dc:creator>
  <cp:lastModifiedBy>Dennis McGonagle</cp:lastModifiedBy>
  <cp:revision>2</cp:revision>
  <dcterms:created xsi:type="dcterms:W3CDTF">2015-01-22T22:40:00Z</dcterms:created>
  <dcterms:modified xsi:type="dcterms:W3CDTF">2015-01-22T22:40:00Z</dcterms:modified>
</cp:coreProperties>
</file>